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254857696"/>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E35AE9" w:rsidRDefault="00E35AE9">
          <w:pPr>
            <w:pStyle w:val="a4"/>
          </w:pPr>
          <w:r>
            <w:t>Πίνακας περιεχομένων</w:t>
          </w:r>
        </w:p>
        <w:p w:rsidR="00E35AE9" w:rsidRDefault="00E35AE9">
          <w:pPr>
            <w:pStyle w:val="11"/>
            <w:tabs>
              <w:tab w:val="left" w:pos="440"/>
              <w:tab w:val="right" w:leader="dot" w:pos="8296"/>
            </w:tabs>
            <w:rPr>
              <w:rFonts w:eastAsiaTheme="minorEastAsia"/>
              <w:noProof/>
              <w:lang w:eastAsia="el-GR"/>
            </w:rPr>
          </w:pPr>
          <w:r>
            <w:fldChar w:fldCharType="begin"/>
          </w:r>
          <w:r>
            <w:instrText xml:space="preserve"> TOC \o "1-3" \h \z \u </w:instrText>
          </w:r>
          <w:r>
            <w:fldChar w:fldCharType="separate"/>
          </w:r>
          <w:hyperlink w:anchor="_Toc510184189" w:history="1">
            <w:r w:rsidRPr="00F12D84">
              <w:rPr>
                <w:rStyle w:val="-"/>
                <w:rFonts w:ascii="Arial" w:hAnsi="Arial" w:cs="Arial"/>
                <w:noProof/>
                <w:lang w:val="en-US"/>
              </w:rPr>
              <w:t>1.</w:t>
            </w:r>
            <w:r>
              <w:rPr>
                <w:rFonts w:eastAsiaTheme="minorEastAsia"/>
                <w:noProof/>
                <w:lang w:eastAsia="el-GR"/>
              </w:rPr>
              <w:tab/>
            </w:r>
            <w:r w:rsidRPr="00F12D84">
              <w:rPr>
                <w:rStyle w:val="-"/>
                <w:rFonts w:ascii="Arial" w:hAnsi="Arial" w:cs="Arial"/>
                <w:noProof/>
                <w:lang w:val="en-US"/>
              </w:rPr>
              <w:t>Biodiversity</w:t>
            </w:r>
            <w:r>
              <w:rPr>
                <w:noProof/>
                <w:webHidden/>
              </w:rPr>
              <w:tab/>
            </w:r>
            <w:r>
              <w:rPr>
                <w:noProof/>
                <w:webHidden/>
              </w:rPr>
              <w:fldChar w:fldCharType="begin"/>
            </w:r>
            <w:r>
              <w:rPr>
                <w:noProof/>
                <w:webHidden/>
              </w:rPr>
              <w:instrText xml:space="preserve"> PAGEREF _Toc510184189 \h </w:instrText>
            </w:r>
            <w:r>
              <w:rPr>
                <w:noProof/>
                <w:webHidden/>
              </w:rPr>
            </w:r>
            <w:r>
              <w:rPr>
                <w:noProof/>
                <w:webHidden/>
              </w:rPr>
              <w:fldChar w:fldCharType="separate"/>
            </w:r>
            <w:r>
              <w:rPr>
                <w:noProof/>
                <w:webHidden/>
              </w:rPr>
              <w:t>4</w:t>
            </w:r>
            <w:r>
              <w:rPr>
                <w:noProof/>
                <w:webHidden/>
              </w:rPr>
              <w:fldChar w:fldCharType="end"/>
            </w:r>
          </w:hyperlink>
        </w:p>
        <w:p w:rsidR="00E35AE9" w:rsidRDefault="00E35AE9">
          <w:pPr>
            <w:pStyle w:val="20"/>
            <w:tabs>
              <w:tab w:val="left" w:pos="660"/>
              <w:tab w:val="right" w:leader="dot" w:pos="8296"/>
            </w:tabs>
            <w:rPr>
              <w:rFonts w:eastAsiaTheme="minorEastAsia"/>
              <w:noProof/>
              <w:lang w:eastAsia="el-GR"/>
            </w:rPr>
          </w:pPr>
          <w:hyperlink w:anchor="_Toc510184190" w:history="1">
            <w:r w:rsidRPr="00F12D84">
              <w:rPr>
                <w:rStyle w:val="-"/>
                <w:noProof/>
                <w:lang w:val="en-US"/>
              </w:rPr>
              <w:t>2.</w:t>
            </w:r>
            <w:r>
              <w:rPr>
                <w:rFonts w:eastAsiaTheme="minorEastAsia"/>
                <w:noProof/>
                <w:lang w:eastAsia="el-GR"/>
              </w:rPr>
              <w:tab/>
            </w:r>
            <w:r w:rsidRPr="00F12D84">
              <w:rPr>
                <w:rStyle w:val="-"/>
                <w:noProof/>
                <w:lang w:val="en-US"/>
              </w:rPr>
              <w:t>Habitat</w:t>
            </w:r>
            <w:r>
              <w:rPr>
                <w:noProof/>
                <w:webHidden/>
              </w:rPr>
              <w:tab/>
            </w:r>
            <w:r>
              <w:rPr>
                <w:noProof/>
                <w:webHidden/>
              </w:rPr>
              <w:fldChar w:fldCharType="begin"/>
            </w:r>
            <w:r>
              <w:rPr>
                <w:noProof/>
                <w:webHidden/>
              </w:rPr>
              <w:instrText xml:space="preserve"> PAGEREF _Toc510184190 \h </w:instrText>
            </w:r>
            <w:r>
              <w:rPr>
                <w:noProof/>
                <w:webHidden/>
              </w:rPr>
            </w:r>
            <w:r>
              <w:rPr>
                <w:noProof/>
                <w:webHidden/>
              </w:rPr>
              <w:fldChar w:fldCharType="separate"/>
            </w:r>
            <w:r>
              <w:rPr>
                <w:noProof/>
                <w:webHidden/>
              </w:rPr>
              <w:t>5</w:t>
            </w:r>
            <w:r>
              <w:rPr>
                <w:noProof/>
                <w:webHidden/>
              </w:rPr>
              <w:fldChar w:fldCharType="end"/>
            </w:r>
          </w:hyperlink>
        </w:p>
        <w:p w:rsidR="00E35AE9" w:rsidRDefault="00E35AE9">
          <w:pPr>
            <w:pStyle w:val="30"/>
            <w:tabs>
              <w:tab w:val="left" w:pos="880"/>
              <w:tab w:val="right" w:leader="dot" w:pos="8296"/>
            </w:tabs>
            <w:rPr>
              <w:rFonts w:eastAsiaTheme="minorEastAsia"/>
              <w:noProof/>
              <w:lang w:eastAsia="el-GR"/>
            </w:rPr>
          </w:pPr>
          <w:hyperlink w:anchor="_Toc510184191" w:history="1">
            <w:r w:rsidRPr="00F12D84">
              <w:rPr>
                <w:rStyle w:val="-"/>
                <w:noProof/>
                <w:lang w:val="en-US"/>
              </w:rPr>
              <w:t>3.</w:t>
            </w:r>
            <w:r>
              <w:rPr>
                <w:rFonts w:eastAsiaTheme="minorEastAsia"/>
                <w:noProof/>
                <w:lang w:eastAsia="el-GR"/>
              </w:rPr>
              <w:tab/>
            </w:r>
            <w:r w:rsidRPr="00F12D84">
              <w:rPr>
                <w:rStyle w:val="-"/>
                <w:noProof/>
                <w:lang w:val="en-US"/>
              </w:rPr>
              <w:t>Hierarchy</w:t>
            </w:r>
            <w:r>
              <w:rPr>
                <w:noProof/>
                <w:webHidden/>
              </w:rPr>
              <w:tab/>
            </w:r>
            <w:r>
              <w:rPr>
                <w:noProof/>
                <w:webHidden/>
              </w:rPr>
              <w:fldChar w:fldCharType="begin"/>
            </w:r>
            <w:r>
              <w:rPr>
                <w:noProof/>
                <w:webHidden/>
              </w:rPr>
              <w:instrText xml:space="preserve"> PAGEREF _Toc510184191 \h </w:instrText>
            </w:r>
            <w:r>
              <w:rPr>
                <w:noProof/>
                <w:webHidden/>
              </w:rPr>
            </w:r>
            <w:r>
              <w:rPr>
                <w:noProof/>
                <w:webHidden/>
              </w:rPr>
              <w:fldChar w:fldCharType="separate"/>
            </w:r>
            <w:r>
              <w:rPr>
                <w:noProof/>
                <w:webHidden/>
              </w:rPr>
              <w:t>6</w:t>
            </w:r>
            <w:r>
              <w:rPr>
                <w:noProof/>
                <w:webHidden/>
              </w:rPr>
              <w:fldChar w:fldCharType="end"/>
            </w:r>
          </w:hyperlink>
        </w:p>
        <w:p w:rsidR="00E35AE9" w:rsidRDefault="00E35AE9">
          <w:r>
            <w:rPr>
              <w:b/>
              <w:bCs/>
            </w:rPr>
            <w:fldChar w:fldCharType="end"/>
          </w:r>
        </w:p>
      </w:sdtContent>
    </w:sdt>
    <w:p w:rsidR="00E35AE9" w:rsidRDefault="00E35AE9">
      <w:pPr>
        <w:rPr>
          <w:rFonts w:ascii="Times New Roman" w:hAnsi="Times New Roman" w:cs="Times New Roman"/>
          <w:lang w:val="en-US"/>
        </w:rPr>
      </w:pPr>
      <w:r>
        <w:rPr>
          <w:rFonts w:ascii="Times New Roman" w:hAnsi="Times New Roman" w:cs="Times New Roman"/>
          <w:lang w:val="en-US"/>
        </w:rPr>
        <w:br w:type="page"/>
      </w:r>
    </w:p>
    <w:p w:rsidR="009A53D2" w:rsidRPr="00B42100" w:rsidRDefault="009A53D2" w:rsidP="0072723C">
      <w:pPr>
        <w:spacing w:line="312" w:lineRule="auto"/>
        <w:ind w:firstLine="709"/>
        <w:rPr>
          <w:rFonts w:ascii="Times New Roman" w:hAnsi="Times New Roman" w:cs="Times New Roman"/>
          <w:lang w:val="en-US"/>
        </w:rPr>
      </w:pPr>
      <w:r w:rsidRPr="00B42100">
        <w:rPr>
          <w:rFonts w:ascii="Times New Roman" w:hAnsi="Times New Roman" w:cs="Times New Roman"/>
          <w:lang w:val="en-US"/>
        </w:rPr>
        <w:lastRenderedPageBreak/>
        <w:t xml:space="preserve">Ecology (from Greek: </w:t>
      </w:r>
      <w:proofErr w:type="spellStart"/>
      <w:r w:rsidRPr="00B42100">
        <w:rPr>
          <w:rFonts w:ascii="Times New Roman" w:hAnsi="Times New Roman" w:cs="Times New Roman"/>
          <w:lang w:val="en-US"/>
        </w:rPr>
        <w:t>οἶκος</w:t>
      </w:r>
      <w:proofErr w:type="spellEnd"/>
      <w:r w:rsidRPr="00B42100">
        <w:rPr>
          <w:rFonts w:ascii="Times New Roman" w:hAnsi="Times New Roman" w:cs="Times New Roman"/>
          <w:lang w:val="en-US"/>
        </w:rPr>
        <w:t>, "house", or "environment"; -</w:t>
      </w:r>
      <w:proofErr w:type="spellStart"/>
      <w:r w:rsidRPr="00B42100">
        <w:rPr>
          <w:rFonts w:ascii="Times New Roman" w:hAnsi="Times New Roman" w:cs="Times New Roman"/>
          <w:lang w:val="en-US"/>
        </w:rPr>
        <w:t>λογί</w:t>
      </w:r>
      <w:proofErr w:type="spellEnd"/>
      <w:r w:rsidRPr="00B42100">
        <w:rPr>
          <w:rFonts w:ascii="Times New Roman" w:hAnsi="Times New Roman" w:cs="Times New Roman"/>
          <w:lang w:val="en-US"/>
        </w:rPr>
        <w:t>α, "study of"</w:t>
      </w:r>
      <w:proofErr w:type="gramStart"/>
      <w:r w:rsidRPr="00B42100">
        <w:rPr>
          <w:rFonts w:ascii="Times New Roman" w:hAnsi="Times New Roman" w:cs="Times New Roman"/>
          <w:lang w:val="en-US"/>
        </w:rPr>
        <w:t>)[</w:t>
      </w:r>
      <w:proofErr w:type="gramEnd"/>
      <w:r w:rsidRPr="00B42100">
        <w:rPr>
          <w:rFonts w:ascii="Times New Roman" w:hAnsi="Times New Roman" w:cs="Times New Roman"/>
          <w:lang w:val="en-US"/>
        </w:rPr>
        <w:t xml:space="preserve">A] is the branch of biology[1] which studies the interactions among organisms and their environment. Objects of study include interactions of organisms with each other and with </w:t>
      </w:r>
      <w:del w:id="0" w:author="HAMboss" w:date="2018-03-30T15:08:00Z">
        <w:r w:rsidRPr="00B70AC9" w:rsidDel="00B70AC9">
          <w:rPr>
            <w:rFonts w:ascii="Times New Roman" w:hAnsi="Times New Roman" w:cs="Times New Roman"/>
            <w:highlight w:val="yellow"/>
            <w:lang w:val="en-US"/>
            <w:rPrChange w:id="1" w:author="HAMboss" w:date="2018-03-30T15:09:00Z">
              <w:rPr>
                <w:rFonts w:ascii="Times New Roman" w:hAnsi="Times New Roman" w:cs="Times New Roman"/>
                <w:lang w:val="en-US"/>
              </w:rPr>
            </w:rPrChange>
          </w:rPr>
          <w:delText xml:space="preserve">abiotic </w:delText>
        </w:r>
      </w:del>
      <w:ins w:id="2" w:author="HAMboss" w:date="2018-03-30T15:14:00Z">
        <w:r w:rsidR="00024319">
          <w:rPr>
            <w:rFonts w:ascii="Times New Roman" w:hAnsi="Times New Roman" w:cs="Times New Roman"/>
            <w:lang w:val="en-US"/>
          </w:rPr>
          <w:t>abiotic</w:t>
        </w:r>
      </w:ins>
      <w:ins w:id="3" w:author="HAMboss" w:date="2018-03-30T15:08:00Z">
        <w:r w:rsidR="00B70AC9" w:rsidRPr="00B42100">
          <w:rPr>
            <w:rFonts w:ascii="Times New Roman" w:hAnsi="Times New Roman" w:cs="Times New Roman"/>
            <w:lang w:val="en-US"/>
          </w:rPr>
          <w:t xml:space="preserve"> </w:t>
        </w:r>
      </w:ins>
      <w:r w:rsidRPr="00B42100">
        <w:rPr>
          <w:rFonts w:ascii="Times New Roman" w:hAnsi="Times New Roman" w:cs="Times New Roman"/>
          <w:lang w:val="en-US"/>
        </w:rPr>
        <w:t xml:space="preserve">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w:t>
      </w:r>
      <w:del w:id="4" w:author="HAMboss" w:date="2018-03-30T15:05:00Z">
        <w:r w:rsidRPr="009133A7" w:rsidDel="00B70AC9">
          <w:rPr>
            <w:rFonts w:ascii="Times New Roman" w:hAnsi="Times New Roman" w:cs="Times New Roman"/>
            <w:lang w:val="en-US"/>
            <w:rPrChange w:id="5" w:author="HAMboss" w:date="2018-03-30T15:20:00Z">
              <w:rPr>
                <w:rFonts w:ascii="Times New Roman" w:hAnsi="Times New Roman" w:cs="Times New Roman"/>
                <w:lang w:val="en-US"/>
              </w:rPr>
            </w:rPrChange>
          </w:rPr>
          <w:delText>non-living</w:delText>
        </w:r>
      </w:del>
      <w:ins w:id="6" w:author="HAMboss" w:date="2018-03-30T15:06:00Z">
        <w:r w:rsidR="00B70AC9" w:rsidRPr="009133A7">
          <w:rPr>
            <w:rFonts w:ascii="Times New Roman" w:hAnsi="Times New Roman" w:cs="Times New Roman"/>
            <w:lang w:val="en-US"/>
            <w:rPrChange w:id="7" w:author="HAMboss" w:date="2018-03-30T15:20:00Z">
              <w:rPr>
                <w:rFonts w:ascii="Times New Roman" w:hAnsi="Times New Roman" w:cs="Times New Roman"/>
                <w:lang w:val="en-US"/>
              </w:rPr>
            </w:rPrChange>
          </w:rPr>
          <w:t>abiotic</w:t>
        </w:r>
      </w:ins>
      <w:r w:rsidRPr="00B42100">
        <w:rPr>
          <w:rFonts w:ascii="Times New Roman" w:hAnsi="Times New Roman" w:cs="Times New Roman"/>
          <w:lang w:val="en-US"/>
        </w:rPr>
        <w:t xml:space="preserve"> components of their environment. Ecosystem processes, such as </w:t>
      </w:r>
      <w:del w:id="8" w:author="HAMboss" w:date="2018-03-30T15:06:00Z">
        <w:r w:rsidRPr="009133A7" w:rsidDel="00B70AC9">
          <w:rPr>
            <w:rFonts w:ascii="Times New Roman" w:hAnsi="Times New Roman" w:cs="Times New Roman"/>
            <w:lang w:val="en-US"/>
            <w:rPrChange w:id="9" w:author="HAMboss" w:date="2018-03-30T15:20:00Z">
              <w:rPr>
                <w:rFonts w:ascii="Times New Roman" w:hAnsi="Times New Roman" w:cs="Times New Roman"/>
                <w:lang w:val="en-US"/>
              </w:rPr>
            </w:rPrChange>
          </w:rPr>
          <w:delText xml:space="preserve">primary </w:delText>
        </w:r>
      </w:del>
      <w:ins w:id="10" w:author="HAMboss" w:date="2018-03-30T15:21:00Z">
        <w:r w:rsidR="009133A7">
          <w:rPr>
            <w:rFonts w:ascii="Times New Roman" w:hAnsi="Times New Roman" w:cs="Times New Roman"/>
            <w:lang w:val="en-US"/>
          </w:rPr>
          <w:t>primary</w:t>
        </w:r>
      </w:ins>
      <w:ins w:id="11" w:author="HAMboss" w:date="2018-03-30T15:06:00Z">
        <w:r w:rsidR="00B70AC9" w:rsidRPr="00B42100">
          <w:rPr>
            <w:rFonts w:ascii="Times New Roman" w:hAnsi="Times New Roman" w:cs="Times New Roman"/>
            <w:lang w:val="en-US"/>
          </w:rPr>
          <w:t xml:space="preserve"> </w:t>
        </w:r>
      </w:ins>
      <w:r w:rsidRPr="00B42100">
        <w:rPr>
          <w:rFonts w:ascii="Times New Roman" w:hAnsi="Times New Roman" w:cs="Times New Roman"/>
          <w:lang w:val="en-US"/>
        </w:rPr>
        <w:t xml:space="preserve">production, </w:t>
      </w:r>
      <w:proofErr w:type="spellStart"/>
      <w:r w:rsidRPr="00B42100">
        <w:rPr>
          <w:rFonts w:ascii="Times New Roman" w:hAnsi="Times New Roman" w:cs="Times New Roman"/>
          <w:lang w:val="en-US"/>
        </w:rPr>
        <w:t>pedogenesis</w:t>
      </w:r>
      <w:proofErr w:type="spellEnd"/>
      <w:r w:rsidRPr="00B42100">
        <w:rPr>
          <w:rFonts w:ascii="Times New Roman" w:hAnsi="Times New Roman" w:cs="Times New Roman"/>
          <w:lang w:val="en-US"/>
        </w:rPr>
        <w:t xml:space="preserve">, nutrient cycling, and </w:t>
      </w:r>
      <w:del w:id="12" w:author="HAMboss" w:date="2018-03-30T15:13:00Z">
        <w:r w:rsidRPr="009133A7" w:rsidDel="00024319">
          <w:rPr>
            <w:rFonts w:ascii="Times New Roman" w:hAnsi="Times New Roman" w:cs="Times New Roman"/>
            <w:lang w:val="en-US"/>
            <w:rPrChange w:id="13" w:author="HAMboss" w:date="2018-03-30T15:20:00Z">
              <w:rPr>
                <w:rFonts w:ascii="Times New Roman" w:hAnsi="Times New Roman" w:cs="Times New Roman"/>
                <w:lang w:val="en-US"/>
              </w:rPr>
            </w:rPrChange>
          </w:rPr>
          <w:delText xml:space="preserve">niche </w:delText>
        </w:r>
      </w:del>
      <w:proofErr w:type="spellStart"/>
      <w:ins w:id="14" w:author="HAMboss" w:date="2018-03-30T15:13:00Z">
        <w:r w:rsidR="00024319" w:rsidRPr="009133A7">
          <w:rPr>
            <w:rFonts w:ascii="Times New Roman" w:hAnsi="Times New Roman" w:cs="Times New Roman"/>
            <w:lang w:val="en-US"/>
            <w:rPrChange w:id="15" w:author="HAMboss" w:date="2018-03-30T15:20:00Z">
              <w:rPr>
                <w:rFonts w:ascii="Times New Roman" w:hAnsi="Times New Roman" w:cs="Times New Roman"/>
                <w:lang w:val="en-US"/>
              </w:rPr>
            </w:rPrChange>
          </w:rPr>
          <w:t>specialised</w:t>
        </w:r>
        <w:proofErr w:type="spellEnd"/>
        <w:r w:rsidR="00024319" w:rsidRPr="00B42100">
          <w:rPr>
            <w:rFonts w:ascii="Times New Roman" w:hAnsi="Times New Roman" w:cs="Times New Roman"/>
            <w:lang w:val="en-US"/>
          </w:rPr>
          <w:t xml:space="preserve"> </w:t>
        </w:r>
      </w:ins>
      <w:r w:rsidRPr="00B42100">
        <w:rPr>
          <w:rFonts w:ascii="Times New Roman" w:hAnsi="Times New Roman" w:cs="Times New Roman"/>
          <w:lang w:val="en-US"/>
        </w:rPr>
        <w:t xml:space="preserve">construction, regulate the flux of energy and matter through an environment. These processes are sustained by organisms with </w:t>
      </w:r>
      <w:del w:id="16" w:author="HAMboss" w:date="2018-03-30T15:18:00Z">
        <w:r w:rsidRPr="009133A7" w:rsidDel="00024319">
          <w:rPr>
            <w:rFonts w:ascii="Times New Roman" w:hAnsi="Times New Roman" w:cs="Times New Roman"/>
            <w:lang w:val="en-US"/>
            <w:rPrChange w:id="17" w:author="HAMboss" w:date="2018-03-30T15:21:00Z">
              <w:rPr>
                <w:rFonts w:ascii="Times New Roman" w:hAnsi="Times New Roman" w:cs="Times New Roman"/>
                <w:lang w:val="en-US"/>
              </w:rPr>
            </w:rPrChange>
          </w:rPr>
          <w:delText xml:space="preserve">specific </w:delText>
        </w:r>
      </w:del>
      <w:ins w:id="18" w:author="HAMboss" w:date="2018-03-30T15:18:00Z">
        <w:r w:rsidR="00024319" w:rsidRPr="009133A7">
          <w:rPr>
            <w:rFonts w:ascii="Times New Roman" w:hAnsi="Times New Roman" w:cs="Times New Roman"/>
            <w:lang w:val="en-US"/>
            <w:rPrChange w:id="19" w:author="HAMboss" w:date="2018-03-30T15:21:00Z">
              <w:rPr>
                <w:rFonts w:ascii="Times New Roman" w:hAnsi="Times New Roman" w:cs="Times New Roman"/>
                <w:lang w:val="en-US"/>
              </w:rPr>
            </w:rPrChange>
          </w:rPr>
          <w:t>particular</w:t>
        </w:r>
        <w:r w:rsidR="00024319" w:rsidRPr="00B42100">
          <w:rPr>
            <w:rFonts w:ascii="Times New Roman" w:hAnsi="Times New Roman" w:cs="Times New Roman"/>
            <w:lang w:val="en-US"/>
          </w:rPr>
          <w:t xml:space="preserve"> </w:t>
        </w:r>
      </w:ins>
      <w:r w:rsidRPr="00B42100">
        <w:rPr>
          <w:rFonts w:ascii="Times New Roman" w:hAnsi="Times New Roman" w:cs="Times New Roman"/>
          <w:lang w:val="en-US"/>
        </w:rPr>
        <w:t>life history traits. Biodiversity means the varieties of species, genes, and ecosystems, enhan</w:t>
      </w:r>
      <w:r w:rsidRPr="00B42100">
        <w:rPr>
          <w:rFonts w:ascii="Times New Roman" w:hAnsi="Times New Roman" w:cs="Times New Roman"/>
          <w:lang w:val="en-US"/>
        </w:rPr>
        <w:t xml:space="preserve">ces </w:t>
      </w:r>
      <w:del w:id="20" w:author="HAMboss" w:date="2018-03-30T15:22:00Z">
        <w:r w:rsidRPr="00B42100" w:rsidDel="009133A7">
          <w:rPr>
            <w:rFonts w:ascii="Times New Roman" w:hAnsi="Times New Roman" w:cs="Times New Roman"/>
            <w:lang w:val="en-US"/>
          </w:rPr>
          <w:delText xml:space="preserve">certain </w:delText>
        </w:r>
      </w:del>
      <w:ins w:id="21" w:author="HAMboss" w:date="2018-03-30T15:22:00Z">
        <w:r w:rsidR="009133A7">
          <w:rPr>
            <w:rFonts w:ascii="Times New Roman" w:hAnsi="Times New Roman" w:cs="Times New Roman"/>
            <w:lang w:val="en-US"/>
          </w:rPr>
          <w:t>precise</w:t>
        </w:r>
        <w:r w:rsidR="009133A7" w:rsidRPr="00B42100">
          <w:rPr>
            <w:rFonts w:ascii="Times New Roman" w:hAnsi="Times New Roman" w:cs="Times New Roman"/>
            <w:lang w:val="en-US"/>
          </w:rPr>
          <w:t xml:space="preserve"> </w:t>
        </w:r>
      </w:ins>
      <w:r w:rsidRPr="00B42100">
        <w:rPr>
          <w:rFonts w:ascii="Times New Roman" w:hAnsi="Times New Roman" w:cs="Times New Roman"/>
          <w:lang w:val="en-US"/>
        </w:rPr>
        <w:t>ecosystem services.</w:t>
      </w:r>
    </w:p>
    <w:p w:rsidR="009A53D2" w:rsidRPr="00B42100" w:rsidRDefault="009A53D2" w:rsidP="0072723C">
      <w:pPr>
        <w:spacing w:line="600" w:lineRule="auto"/>
        <w:rPr>
          <w:rFonts w:ascii="Times New Roman" w:hAnsi="Times New Roman" w:cs="Times New Roman"/>
          <w:lang w:val="en-US"/>
        </w:rPr>
      </w:pPr>
      <w:r w:rsidRPr="00B42100">
        <w:rPr>
          <w:rFonts w:ascii="Times New Roman" w:hAnsi="Times New Roman" w:cs="Times New Roman"/>
          <w:lang w:val="en-US"/>
        </w:rPr>
        <w:t>Ecology is not synonymous with environmentalism, natural history, or environmental science. It overlaps with the closely related sciences of evolutionary biology, genetics, and ethology. An important focus for ecologists is to improve the understanding of how biodiversity affects ecological functi</w:t>
      </w:r>
      <w:r w:rsidRPr="00B42100">
        <w:rPr>
          <w:rFonts w:ascii="Times New Roman" w:hAnsi="Times New Roman" w:cs="Times New Roman"/>
          <w:lang w:val="en-US"/>
        </w:rPr>
        <w:t>on. Ecologists seek to explain:</w:t>
      </w:r>
    </w:p>
    <w:p w:rsidR="009A53D2" w:rsidRPr="00B42100" w:rsidRDefault="009A53D2" w:rsidP="008202E0">
      <w:pPr>
        <w:spacing w:line="600" w:lineRule="auto"/>
        <w:rPr>
          <w:rFonts w:ascii="Times New Roman" w:hAnsi="Times New Roman" w:cs="Times New Roman"/>
          <w:lang w:val="en-US"/>
        </w:rPr>
      </w:pPr>
      <w:r w:rsidRPr="00B42100">
        <w:rPr>
          <w:rFonts w:ascii="Times New Roman" w:hAnsi="Times New Roman" w:cs="Times New Roman"/>
          <w:lang w:val="en-US"/>
        </w:rPr>
        <w:t>Life processes, interactions, and adaptations</w:t>
      </w:r>
    </w:p>
    <w:p w:rsidR="009A53D2" w:rsidRPr="00B42100" w:rsidRDefault="009A53D2" w:rsidP="008202E0">
      <w:pPr>
        <w:spacing w:line="600" w:lineRule="auto"/>
        <w:rPr>
          <w:rFonts w:ascii="Times New Roman" w:hAnsi="Times New Roman" w:cs="Times New Roman"/>
          <w:lang w:val="en-US"/>
        </w:rPr>
      </w:pPr>
      <w:r w:rsidRPr="00B42100">
        <w:rPr>
          <w:rFonts w:ascii="Times New Roman" w:hAnsi="Times New Roman" w:cs="Times New Roman"/>
          <w:lang w:val="en-US"/>
        </w:rPr>
        <w:t>The movement of materials and energy through living communities</w:t>
      </w:r>
    </w:p>
    <w:p w:rsidR="009A53D2" w:rsidRPr="00B42100" w:rsidRDefault="009A53D2" w:rsidP="008202E0">
      <w:pPr>
        <w:spacing w:line="600" w:lineRule="auto"/>
        <w:rPr>
          <w:rFonts w:ascii="Times New Roman" w:hAnsi="Times New Roman" w:cs="Times New Roman"/>
          <w:lang w:val="en-US"/>
        </w:rPr>
      </w:pPr>
      <w:r w:rsidRPr="00B42100">
        <w:rPr>
          <w:rFonts w:ascii="Times New Roman" w:hAnsi="Times New Roman" w:cs="Times New Roman"/>
          <w:lang w:val="en-US"/>
        </w:rPr>
        <w:t>The successional development of ecosystems</w:t>
      </w:r>
    </w:p>
    <w:p w:rsidR="009A53D2" w:rsidRPr="00B42100" w:rsidRDefault="009A53D2" w:rsidP="008202E0">
      <w:pPr>
        <w:spacing w:line="600" w:lineRule="auto"/>
        <w:rPr>
          <w:rFonts w:ascii="Times New Roman" w:hAnsi="Times New Roman" w:cs="Times New Roman"/>
          <w:lang w:val="en-US"/>
        </w:rPr>
      </w:pPr>
      <w:r w:rsidRPr="00B42100">
        <w:rPr>
          <w:rFonts w:ascii="Times New Roman" w:hAnsi="Times New Roman" w:cs="Times New Roman"/>
          <w:lang w:val="en-US"/>
        </w:rPr>
        <w:t>The abundance and distribution of organisms and biodiversity in the context of the environment.</w:t>
      </w:r>
    </w:p>
    <w:p w:rsidR="009A53D2" w:rsidRPr="00B42100" w:rsidRDefault="009A53D2" w:rsidP="0072723C">
      <w:pPr>
        <w:spacing w:line="312" w:lineRule="auto"/>
        <w:ind w:firstLine="709"/>
        <w:rPr>
          <w:rFonts w:ascii="Times New Roman" w:hAnsi="Times New Roman" w:cs="Times New Roman"/>
          <w:lang w:val="en-US"/>
        </w:rPr>
      </w:pPr>
      <w:r w:rsidRPr="00B42100">
        <w:rPr>
          <w:rFonts w:ascii="Times New Roman" w:hAnsi="Times New Roman" w:cs="Times New Roman"/>
          <w:lang w:val="en-US"/>
        </w:rPr>
        <w:t xml:space="preserve">Ecology has practical applications in conservation biology, wetland management, natural resource management (agroecology, agriculture, forestry, agroforestry, </w:t>
      </w:r>
      <w:proofErr w:type="gramStart"/>
      <w:r w:rsidRPr="00B42100">
        <w:rPr>
          <w:rFonts w:ascii="Times New Roman" w:hAnsi="Times New Roman" w:cs="Times New Roman"/>
          <w:lang w:val="en-US"/>
        </w:rPr>
        <w:t>fisheries</w:t>
      </w:r>
      <w:proofErr w:type="gramEnd"/>
      <w:r w:rsidRPr="00B42100">
        <w:rPr>
          <w:rFonts w:ascii="Times New Roman" w:hAnsi="Times New Roman" w:cs="Times New Roman"/>
          <w:lang w:val="en-US"/>
        </w:rPr>
        <w:t xml:space="preserve">),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w:t>
      </w:r>
      <w:r w:rsidRPr="00B42100">
        <w:rPr>
          <w:rFonts w:ascii="Times New Roman" w:hAnsi="Times New Roman" w:cs="Times New Roman"/>
          <w:lang w:val="en-US"/>
        </w:rPr>
        <w:lastRenderedPageBreak/>
        <w:t>formation, erosion control, flood protection, and many other natural features of scientific, historical</w:t>
      </w:r>
      <w:r w:rsidRPr="00B42100">
        <w:rPr>
          <w:rFonts w:ascii="Times New Roman" w:hAnsi="Times New Roman" w:cs="Times New Roman"/>
          <w:lang w:val="en-US"/>
        </w:rPr>
        <w:t>, economic, or intrinsic value.</w:t>
      </w:r>
    </w:p>
    <w:p w:rsidR="009A53D2" w:rsidRPr="00B42100" w:rsidRDefault="009A53D2" w:rsidP="008202E0">
      <w:pPr>
        <w:spacing w:line="600" w:lineRule="auto"/>
        <w:rPr>
          <w:rFonts w:ascii="Times New Roman" w:hAnsi="Times New Roman" w:cs="Times New Roman"/>
          <w:lang w:val="en-US"/>
        </w:rPr>
      </w:pPr>
      <w:r w:rsidRPr="00B42100">
        <w:rPr>
          <w:rFonts w:ascii="Times New Roman" w:hAnsi="Times New Roman" w:cs="Times New Roman"/>
          <w:lang w:val="en-US"/>
        </w:rPr>
        <w:t>The word "ecology" ("</w:t>
      </w:r>
      <w:proofErr w:type="spellStart"/>
      <w:r w:rsidRPr="00B42100">
        <w:rPr>
          <w:rFonts w:ascii="Times New Roman" w:hAnsi="Times New Roman" w:cs="Times New Roman"/>
          <w:lang w:val="en-US"/>
        </w:rPr>
        <w:t>Ökologie</w:t>
      </w:r>
      <w:proofErr w:type="spellEnd"/>
      <w:r w:rsidRPr="00B42100">
        <w:rPr>
          <w:rFonts w:ascii="Times New Roman" w:hAnsi="Times New Roman" w:cs="Times New Roman"/>
          <w:lang w:val="en-US"/>
        </w:rPr>
        <w:t>") was coined in 1866 by the German scientist Ernst Haeckel. Ecological thought is derivative of established currents in philosophy, particularly from ethics and politics</w:t>
      </w:r>
      <w:proofErr w:type="gramStart"/>
      <w:r w:rsidRPr="00B42100">
        <w:rPr>
          <w:rFonts w:ascii="Times New Roman" w:hAnsi="Times New Roman" w:cs="Times New Roman"/>
          <w:lang w:val="en-US"/>
        </w:rPr>
        <w:t>.[</w:t>
      </w:r>
      <w:proofErr w:type="gramEnd"/>
      <w:r w:rsidRPr="00B42100">
        <w:rPr>
          <w:rFonts w:ascii="Times New Roman" w:hAnsi="Times New Roman" w:cs="Times New Roman"/>
          <w:lang w:val="en-US"/>
        </w:rPr>
        <w:t>2] Ancient Greek philosophers such as Hippocrates and Aristotle laid the foundations of ecology in their studies on natural history. Modern ecology became a much more rigorous science in the late 19th century. Evolutionary concepts relating to adaptation and natural selection became the cornerstones of modern ecological theory.</w:t>
      </w:r>
    </w:p>
    <w:p w:rsidR="009A53D2" w:rsidRPr="009A53D2" w:rsidRDefault="009A53D2" w:rsidP="008202E0">
      <w:pPr>
        <w:spacing w:line="600" w:lineRule="auto"/>
        <w:rPr>
          <w:rFonts w:cstheme="minorHAnsi"/>
          <w:lang w:val="en-US"/>
        </w:rPr>
      </w:pPr>
      <w:r w:rsidRPr="009A53D2">
        <w:rPr>
          <w:rFonts w:cstheme="minorHAnsi"/>
          <w:lang w:val="en-US"/>
        </w:rPr>
        <w:br w:type="page"/>
      </w:r>
    </w:p>
    <w:p w:rsidR="009A53D2" w:rsidRPr="008202E0" w:rsidRDefault="009A53D2" w:rsidP="008202E0">
      <w:pPr>
        <w:pStyle w:val="1"/>
        <w:numPr>
          <w:ilvl w:val="0"/>
          <w:numId w:val="1"/>
        </w:numPr>
        <w:spacing w:line="600" w:lineRule="auto"/>
        <w:rPr>
          <w:rFonts w:ascii="Arial" w:hAnsi="Arial" w:cs="Arial"/>
          <w:color w:val="FF0000"/>
          <w:sz w:val="34"/>
          <w:szCs w:val="34"/>
          <w:lang w:val="en-US"/>
        </w:rPr>
      </w:pPr>
      <w:bookmarkStart w:id="22" w:name="_Toc510184189"/>
      <w:r w:rsidRPr="008202E0">
        <w:rPr>
          <w:rFonts w:ascii="Arial" w:hAnsi="Arial" w:cs="Arial"/>
          <w:color w:val="FF0000"/>
          <w:sz w:val="34"/>
          <w:szCs w:val="34"/>
          <w:lang w:val="en-US"/>
        </w:rPr>
        <w:lastRenderedPageBreak/>
        <w:t>Biodiversity</w:t>
      </w:r>
      <w:bookmarkEnd w:id="22"/>
    </w:p>
    <w:p w:rsidR="009A53D2" w:rsidRPr="00B42100" w:rsidRDefault="009A53D2" w:rsidP="00B42100">
      <w:pPr>
        <w:spacing w:line="312" w:lineRule="auto"/>
        <w:ind w:firstLine="709"/>
        <w:rPr>
          <w:rFonts w:ascii="Times New Roman" w:hAnsi="Times New Roman" w:cs="Times New Roman"/>
          <w:lang w:val="en-US"/>
        </w:rPr>
      </w:pPr>
      <w:r w:rsidRPr="00B42100">
        <w:rPr>
          <w:rFonts w:ascii="Times New Roman" w:hAnsi="Times New Roman" w:cs="Times New Roman"/>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maintaining ecosystem </w:t>
      </w:r>
      <w:proofErr w:type="gramStart"/>
      <w:r w:rsidRPr="00B42100">
        <w:rPr>
          <w:rFonts w:ascii="Times New Roman" w:hAnsi="Times New Roman" w:cs="Times New Roman"/>
          <w:lang w:val="en-US"/>
        </w:rPr>
        <w:t>services[</w:t>
      </w:r>
      <w:proofErr w:type="gramEnd"/>
      <w:r w:rsidRPr="00B42100">
        <w:rPr>
          <w:rFonts w:ascii="Times New Roman" w:hAnsi="Times New Roman" w:cs="Times New Roman"/>
          <w:lang w:val="en-US"/>
        </w:rPr>
        <w:t>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p>
    <w:p w:rsidR="009A53D2" w:rsidRPr="009A53D2" w:rsidRDefault="009A53D2" w:rsidP="008202E0">
      <w:pPr>
        <w:spacing w:line="600" w:lineRule="auto"/>
        <w:rPr>
          <w:rFonts w:cstheme="minorHAnsi"/>
          <w:lang w:val="en-US"/>
        </w:rPr>
      </w:pPr>
      <w:r w:rsidRPr="009A53D2">
        <w:rPr>
          <w:rFonts w:cstheme="minorHAnsi"/>
          <w:lang w:val="en-US"/>
        </w:rPr>
        <w:br w:type="page"/>
      </w:r>
    </w:p>
    <w:p w:rsidR="009A53D2" w:rsidRPr="009A53D2" w:rsidRDefault="009A53D2" w:rsidP="008202E0">
      <w:pPr>
        <w:pStyle w:val="2"/>
        <w:numPr>
          <w:ilvl w:val="0"/>
          <w:numId w:val="1"/>
        </w:numPr>
        <w:spacing w:line="600" w:lineRule="auto"/>
        <w:rPr>
          <w:lang w:val="en-US"/>
        </w:rPr>
      </w:pPr>
      <w:bookmarkStart w:id="23" w:name="_Toc510184190"/>
      <w:r w:rsidRPr="009A53D2">
        <w:rPr>
          <w:lang w:val="en-US"/>
        </w:rPr>
        <w:lastRenderedPageBreak/>
        <w:t>Habitat</w:t>
      </w:r>
      <w:bookmarkEnd w:id="23"/>
    </w:p>
    <w:p w:rsidR="009A53D2" w:rsidRPr="00B42100" w:rsidRDefault="009A53D2" w:rsidP="00B42100">
      <w:pPr>
        <w:spacing w:line="312" w:lineRule="auto"/>
        <w:ind w:firstLine="709"/>
        <w:rPr>
          <w:rFonts w:ascii="Times New Roman" w:hAnsi="Times New Roman" w:cs="Times New Roman"/>
          <w:lang w:val="en-US"/>
        </w:rPr>
      </w:pPr>
      <w:r w:rsidRPr="00B42100">
        <w:rPr>
          <w:rFonts w:ascii="Times New Roman" w:hAnsi="Times New Roman" w:cs="Times New Roman"/>
          <w:lang w:val="en-US"/>
        </w:rPr>
        <w:t xml:space="preserve">The habitat of a species describes the environment over which a species is known to occur and the type of community that is formed as a result.[24]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animal."[25]:745 </w:t>
      </w:r>
      <w:proofErr w:type="gramStart"/>
      <w:r w:rsidRPr="00B42100">
        <w:rPr>
          <w:rFonts w:ascii="Times New Roman" w:hAnsi="Times New Roman" w:cs="Times New Roman"/>
          <w:lang w:val="en-US"/>
        </w:rPr>
        <w:t>For</w:t>
      </w:r>
      <w:proofErr w:type="gramEnd"/>
      <w:r w:rsidRPr="00B42100">
        <w:rPr>
          <w:rFonts w:ascii="Times New Roman" w:hAnsi="Times New Roman" w:cs="Times New Roman"/>
          <w:lang w:val="en-US"/>
        </w:rPr>
        <w:t xml:space="preserve">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w:t>
      </w:r>
      <w:proofErr w:type="spellStart"/>
      <w:r w:rsidRPr="00B42100">
        <w:rPr>
          <w:rFonts w:ascii="Times New Roman" w:hAnsi="Times New Roman" w:cs="Times New Roman"/>
          <w:lang w:val="en-US"/>
        </w:rPr>
        <w:t>Tropidurus</w:t>
      </w:r>
      <w:proofErr w:type="spellEnd"/>
      <w:r w:rsidRPr="00B42100">
        <w:rPr>
          <w:rFonts w:ascii="Times New Roman" w:hAnsi="Times New Roman" w:cs="Times New Roman"/>
          <w:lang w:val="en-US"/>
        </w:rPr>
        <w:t xml:space="preserve"> </w:t>
      </w:r>
      <w:proofErr w:type="spellStart"/>
      <w:r w:rsidRPr="00B42100">
        <w:rPr>
          <w:rFonts w:ascii="Times New Roman" w:hAnsi="Times New Roman" w:cs="Times New Roman"/>
          <w:lang w:val="en-US"/>
        </w:rPr>
        <w:t>hispidus</w:t>
      </w:r>
      <w:proofErr w:type="spellEnd"/>
      <w:r w:rsidRPr="00B42100">
        <w:rPr>
          <w:rFonts w:ascii="Times New Roman" w:hAnsi="Times New Roman" w:cs="Times New Roman"/>
          <w:lang w:val="en-US"/>
        </w:rPr>
        <w:t>) has a flattened body relative to the main populations that live in open savanna. The population that lives in an isolated rock outcrop hides in crevasses where its flattened body offers a selective advantage. Habitat shifts also occur in the developmental life history of amphibians, and in insects that transition from aquatic to terrestrial habitats. Biotope and habitat are sometimes used interchangeably, but the former applies to a community's environment, whereas the latter applies to a species' environment</w:t>
      </w:r>
      <w:proofErr w:type="gramStart"/>
      <w:r w:rsidRPr="00B42100">
        <w:rPr>
          <w:rFonts w:ascii="Times New Roman" w:hAnsi="Times New Roman" w:cs="Times New Roman"/>
          <w:lang w:val="en-US"/>
        </w:rPr>
        <w:t>.[</w:t>
      </w:r>
      <w:proofErr w:type="gramEnd"/>
      <w:r w:rsidRPr="00B42100">
        <w:rPr>
          <w:rFonts w:ascii="Times New Roman" w:hAnsi="Times New Roman" w:cs="Times New Roman"/>
          <w:lang w:val="en-US"/>
        </w:rPr>
        <w:t>24][26][27]</w:t>
      </w:r>
    </w:p>
    <w:p w:rsidR="009A53D2" w:rsidRPr="00B42100" w:rsidRDefault="009A53D2" w:rsidP="008202E0">
      <w:pPr>
        <w:spacing w:line="600" w:lineRule="auto"/>
        <w:rPr>
          <w:rFonts w:ascii="Times New Roman" w:hAnsi="Times New Roman" w:cs="Times New Roman"/>
          <w:lang w:val="en-US"/>
        </w:rPr>
      </w:pPr>
    </w:p>
    <w:p w:rsidR="009A53D2" w:rsidRPr="00B42100" w:rsidRDefault="009A53D2" w:rsidP="008202E0">
      <w:pPr>
        <w:spacing w:line="600" w:lineRule="auto"/>
        <w:rPr>
          <w:rFonts w:ascii="Times New Roman" w:hAnsi="Times New Roman" w:cs="Times New Roman"/>
          <w:lang w:val="en-US"/>
        </w:rPr>
      </w:pPr>
      <w:r w:rsidRPr="00B42100">
        <w:rPr>
          <w:rFonts w:ascii="Times New Roman" w:hAnsi="Times New Roman" w:cs="Times New Roman"/>
          <w:lang w:val="en-US"/>
        </w:rPr>
        <w:t>Additionally, some species are ecosystem engineers, altering the environment within a localized region. For instance, beavers manage water levels by building dams which improves their habitat in a landscape.</w:t>
      </w:r>
      <w:r w:rsidRPr="00B42100">
        <w:rPr>
          <w:rFonts w:ascii="Times New Roman" w:hAnsi="Times New Roman" w:cs="Times New Roman"/>
          <w:lang w:val="en-US"/>
        </w:rPr>
        <w:t xml:space="preserve"> </w:t>
      </w:r>
    </w:p>
    <w:p w:rsidR="009A53D2" w:rsidRPr="009A53D2" w:rsidRDefault="009A53D2" w:rsidP="008202E0">
      <w:pPr>
        <w:spacing w:line="600" w:lineRule="auto"/>
        <w:rPr>
          <w:rFonts w:cstheme="minorHAnsi"/>
          <w:lang w:val="en-US"/>
        </w:rPr>
      </w:pPr>
      <w:r w:rsidRPr="009A53D2">
        <w:rPr>
          <w:rFonts w:cstheme="minorHAnsi"/>
          <w:lang w:val="en-US"/>
        </w:rPr>
        <w:br w:type="page"/>
      </w:r>
    </w:p>
    <w:p w:rsidR="009A53D2" w:rsidRPr="009A53D2" w:rsidRDefault="009A53D2" w:rsidP="008202E0">
      <w:pPr>
        <w:pStyle w:val="3"/>
        <w:numPr>
          <w:ilvl w:val="0"/>
          <w:numId w:val="1"/>
        </w:numPr>
        <w:spacing w:line="600" w:lineRule="auto"/>
        <w:rPr>
          <w:lang w:val="en-US"/>
        </w:rPr>
      </w:pPr>
      <w:bookmarkStart w:id="24" w:name="_Toc510184191"/>
      <w:r w:rsidRPr="009A53D2">
        <w:rPr>
          <w:lang w:val="en-US"/>
        </w:rPr>
        <w:lastRenderedPageBreak/>
        <w:t>Hierarchy</w:t>
      </w:r>
      <w:bookmarkEnd w:id="24"/>
    </w:p>
    <w:p w:rsidR="009A53D2" w:rsidRPr="00B42100" w:rsidRDefault="009A53D2" w:rsidP="00B42100">
      <w:pPr>
        <w:spacing w:line="312" w:lineRule="auto"/>
        <w:ind w:firstLine="709"/>
        <w:rPr>
          <w:rFonts w:ascii="Times New Roman" w:hAnsi="Times New Roman" w:cs="Times New Roman"/>
          <w:lang w:val="en-US"/>
        </w:rPr>
      </w:pPr>
      <w:r w:rsidRPr="00B42100">
        <w:rPr>
          <w:rFonts w:ascii="Times New Roman" w:hAnsi="Times New Roman" w:cs="Times New Roman"/>
          <w:lang w:val="en-US"/>
        </w:rPr>
        <w:t>The scale of ecological dynamics can operate like a closed system, such as aphids migrating on a single tree, while at the same time remain open with regard to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tbl>
      <w:tblPr>
        <w:tblStyle w:val="a3"/>
        <w:tblpPr w:leftFromText="180" w:rightFromText="180" w:vertAnchor="text" w:horzAnchor="margin" w:tblpX="-1423" w:tblpY="257"/>
        <w:tblW w:w="11341" w:type="dxa"/>
        <w:tblLook w:val="04A0" w:firstRow="1" w:lastRow="0" w:firstColumn="1" w:lastColumn="0" w:noHBand="0" w:noVBand="1"/>
      </w:tblPr>
      <w:tblGrid>
        <w:gridCol w:w="2263"/>
        <w:gridCol w:w="2892"/>
        <w:gridCol w:w="1801"/>
        <w:gridCol w:w="1799"/>
        <w:gridCol w:w="2586"/>
      </w:tblGrid>
      <w:tr w:rsidR="00C33EC9" w:rsidRPr="00392CC9" w:rsidTr="00070E6B">
        <w:trPr>
          <w:trHeight w:val="558"/>
        </w:trPr>
        <w:tc>
          <w:tcPr>
            <w:tcW w:w="2263" w:type="dxa"/>
            <w:shd w:val="clear" w:color="auto" w:fill="9CC2E5" w:themeFill="accent1" w:themeFillTint="99"/>
          </w:tcPr>
          <w:p w:rsidR="00C33EC9" w:rsidRPr="009133A7" w:rsidRDefault="00C33EC9" w:rsidP="00070E6B">
            <w:pPr>
              <w:rPr>
                <w:lang w:val="en-US"/>
              </w:rPr>
            </w:pPr>
            <w:r>
              <w:rPr>
                <w:lang w:val="en-US"/>
              </w:rPr>
              <w:t>LESSON</w:t>
            </w:r>
          </w:p>
        </w:tc>
        <w:tc>
          <w:tcPr>
            <w:tcW w:w="2892" w:type="dxa"/>
            <w:tcBorders>
              <w:bottom w:val="single" w:sz="4" w:space="0" w:color="auto"/>
            </w:tcBorders>
            <w:shd w:val="clear" w:color="auto" w:fill="9CC2E5" w:themeFill="accent1" w:themeFillTint="99"/>
          </w:tcPr>
          <w:p w:rsidR="00C33EC9" w:rsidRPr="009133A7" w:rsidRDefault="00C33EC9" w:rsidP="00070E6B">
            <w:pPr>
              <w:spacing w:line="600" w:lineRule="auto"/>
              <w:rPr>
                <w:rFonts w:cstheme="minorHAnsi"/>
                <w:lang w:val="en-US"/>
              </w:rPr>
            </w:pPr>
            <w:r w:rsidRPr="009133A7">
              <w:rPr>
                <w:rFonts w:cstheme="minorHAnsi"/>
                <w:lang w:val="en-US"/>
              </w:rPr>
              <w:t>TOPIC</w:t>
            </w:r>
          </w:p>
        </w:tc>
        <w:tc>
          <w:tcPr>
            <w:tcW w:w="1801" w:type="dxa"/>
            <w:shd w:val="clear" w:color="auto" w:fill="9CC2E5" w:themeFill="accent1" w:themeFillTint="99"/>
          </w:tcPr>
          <w:p w:rsidR="00C33EC9" w:rsidRPr="009133A7" w:rsidRDefault="00C33EC9" w:rsidP="00070E6B">
            <w:pPr>
              <w:spacing w:line="600" w:lineRule="auto"/>
              <w:rPr>
                <w:rFonts w:cstheme="minorHAnsi"/>
                <w:lang w:val="en-US"/>
              </w:rPr>
            </w:pPr>
            <w:r w:rsidRPr="009133A7">
              <w:rPr>
                <w:rFonts w:cstheme="minorHAnsi"/>
                <w:lang w:val="en-US"/>
              </w:rPr>
              <w:t>ASSIGNMENT</w:t>
            </w:r>
          </w:p>
        </w:tc>
        <w:tc>
          <w:tcPr>
            <w:tcW w:w="1799" w:type="dxa"/>
            <w:shd w:val="clear" w:color="auto" w:fill="9CC2E5" w:themeFill="accent1" w:themeFillTint="99"/>
          </w:tcPr>
          <w:p w:rsidR="00C33EC9" w:rsidRPr="009133A7" w:rsidRDefault="00C33EC9" w:rsidP="00070E6B">
            <w:pPr>
              <w:spacing w:line="600" w:lineRule="auto"/>
              <w:rPr>
                <w:rFonts w:cstheme="minorHAnsi"/>
                <w:lang w:val="en-US"/>
              </w:rPr>
            </w:pPr>
            <w:r w:rsidRPr="009133A7">
              <w:rPr>
                <w:rFonts w:cstheme="minorHAnsi"/>
                <w:lang w:val="en-US"/>
              </w:rPr>
              <w:t>Points</w:t>
            </w:r>
          </w:p>
        </w:tc>
        <w:tc>
          <w:tcPr>
            <w:tcW w:w="2586" w:type="dxa"/>
            <w:shd w:val="clear" w:color="auto" w:fill="9CC2E5" w:themeFill="accent1" w:themeFillTint="99"/>
          </w:tcPr>
          <w:p w:rsidR="00C33EC9" w:rsidRPr="009133A7" w:rsidRDefault="00C33EC9" w:rsidP="00070E6B">
            <w:pPr>
              <w:spacing w:line="600" w:lineRule="auto"/>
              <w:rPr>
                <w:rFonts w:cstheme="minorHAnsi"/>
                <w:lang w:val="en-US"/>
              </w:rPr>
            </w:pPr>
            <w:r w:rsidRPr="009133A7">
              <w:rPr>
                <w:rFonts w:cstheme="minorHAnsi"/>
                <w:lang w:val="en-US"/>
              </w:rPr>
              <w:t>DUE</w:t>
            </w:r>
          </w:p>
        </w:tc>
      </w:tr>
      <w:tr w:rsidR="00C33EC9" w:rsidRPr="00392CC9" w:rsidTr="00070E6B">
        <w:trPr>
          <w:trHeight w:val="755"/>
        </w:trPr>
        <w:tc>
          <w:tcPr>
            <w:tcW w:w="2263" w:type="dxa"/>
            <w:vMerge w:val="restart"/>
            <w:shd w:val="clear" w:color="auto" w:fill="D5DCE4" w:themeFill="text2" w:themeFillTint="33"/>
          </w:tcPr>
          <w:p w:rsidR="00C33EC9" w:rsidRPr="00070E6B" w:rsidRDefault="00C33EC9" w:rsidP="00070E6B">
            <w:pPr>
              <w:jc w:val="center"/>
              <w:rPr>
                <w:sz w:val="32"/>
                <w:szCs w:val="32"/>
                <w:lang w:val="en-US"/>
              </w:rPr>
            </w:pPr>
            <w:r w:rsidRPr="00070E6B">
              <w:rPr>
                <w:sz w:val="32"/>
                <w:szCs w:val="32"/>
                <w:lang w:val="en-US"/>
              </w:rPr>
              <w:t>1</w:t>
            </w:r>
          </w:p>
        </w:tc>
        <w:tc>
          <w:tcPr>
            <w:tcW w:w="2892" w:type="dxa"/>
            <w:vMerge w:val="restart"/>
            <w:tcBorders>
              <w:bottom w:val="nil"/>
            </w:tcBorders>
            <w:shd w:val="clear" w:color="auto" w:fill="D5DCE4" w:themeFill="text2" w:themeFillTint="33"/>
          </w:tcPr>
          <w:p w:rsidR="00C33EC9" w:rsidRPr="002C5E0D" w:rsidRDefault="002C5E0D" w:rsidP="00070E6B">
            <w:pPr>
              <w:spacing w:line="600" w:lineRule="auto"/>
              <w:rPr>
                <w:rFonts w:cstheme="minorHAnsi"/>
                <w:lang w:val="en-US"/>
              </w:rPr>
            </w:pPr>
            <w:r w:rsidRPr="002C5E0D">
              <w:rPr>
                <w:rFonts w:cstheme="minorHAnsi"/>
                <w:lang w:val="en-US"/>
              </w:rPr>
              <w:t xml:space="preserve">What is Distance </w:t>
            </w:r>
            <w:r w:rsidR="00C33EC9" w:rsidRPr="002C5E0D">
              <w:rPr>
                <w:rFonts w:cstheme="minorHAnsi"/>
                <w:lang w:val="en-US"/>
              </w:rPr>
              <w:t>Learning?</w:t>
            </w:r>
          </w:p>
        </w:tc>
        <w:tc>
          <w:tcPr>
            <w:tcW w:w="1801" w:type="dxa"/>
            <w:shd w:val="clear" w:color="auto" w:fill="D5DCE4" w:themeFill="text2" w:themeFillTint="33"/>
          </w:tcPr>
          <w:p w:rsidR="00C33EC9" w:rsidRPr="002C5E0D" w:rsidRDefault="002C5E0D" w:rsidP="00070E6B">
            <w:pPr>
              <w:spacing w:line="600" w:lineRule="auto"/>
              <w:rPr>
                <w:rFonts w:cstheme="minorHAnsi"/>
                <w:lang w:val="en-US"/>
              </w:rPr>
            </w:pPr>
            <w:r w:rsidRPr="002C5E0D">
              <w:rPr>
                <w:rFonts w:cstheme="minorHAnsi"/>
                <w:lang w:val="en-US"/>
              </w:rPr>
              <w:t>Wiki #1</w:t>
            </w:r>
          </w:p>
        </w:tc>
        <w:tc>
          <w:tcPr>
            <w:tcW w:w="1799" w:type="dxa"/>
            <w:shd w:val="clear" w:color="auto" w:fill="D5DCE4" w:themeFill="text2" w:themeFillTint="33"/>
          </w:tcPr>
          <w:p w:rsidR="00C33EC9" w:rsidRPr="002C5E0D" w:rsidRDefault="00C33EC9" w:rsidP="00070E6B">
            <w:pPr>
              <w:spacing w:line="600" w:lineRule="auto"/>
              <w:rPr>
                <w:rFonts w:cstheme="minorHAnsi"/>
                <w:sz w:val="24"/>
                <w:szCs w:val="24"/>
                <w:lang w:val="en-US"/>
              </w:rPr>
            </w:pPr>
            <w:r w:rsidRPr="002C5E0D">
              <w:rPr>
                <w:rFonts w:cstheme="minorHAnsi"/>
                <w:sz w:val="24"/>
                <w:szCs w:val="24"/>
                <w:lang w:val="en-US"/>
              </w:rPr>
              <w:t>10</w:t>
            </w:r>
          </w:p>
        </w:tc>
        <w:tc>
          <w:tcPr>
            <w:tcW w:w="2586" w:type="dxa"/>
            <w:shd w:val="clear" w:color="auto" w:fill="D5DCE4" w:themeFill="text2" w:themeFillTint="33"/>
          </w:tcPr>
          <w:p w:rsidR="00C33EC9" w:rsidRPr="00407D45" w:rsidRDefault="002C5E0D" w:rsidP="00070E6B">
            <w:pPr>
              <w:spacing w:line="600" w:lineRule="auto"/>
              <w:rPr>
                <w:rFonts w:cstheme="minorHAnsi"/>
                <w:lang w:val="en-US"/>
              </w:rPr>
            </w:pPr>
            <w:r w:rsidRPr="00407D45">
              <w:rPr>
                <w:rFonts w:cstheme="minorHAnsi"/>
                <w:lang w:val="en-US"/>
              </w:rPr>
              <w:t>March 10</w:t>
            </w:r>
          </w:p>
        </w:tc>
      </w:tr>
      <w:tr w:rsidR="00070E6B" w:rsidRPr="00392CC9" w:rsidTr="00070E6B">
        <w:trPr>
          <w:trHeight w:val="395"/>
        </w:trPr>
        <w:tc>
          <w:tcPr>
            <w:tcW w:w="2263" w:type="dxa"/>
            <w:vMerge/>
            <w:shd w:val="clear" w:color="auto" w:fill="D5DCE4" w:themeFill="text2" w:themeFillTint="33"/>
          </w:tcPr>
          <w:p w:rsidR="00C33EC9" w:rsidRPr="00392CC9" w:rsidRDefault="00C33EC9" w:rsidP="00070E6B">
            <w:pPr>
              <w:spacing w:line="600" w:lineRule="auto"/>
              <w:rPr>
                <w:rFonts w:cstheme="minorHAnsi"/>
                <w:sz w:val="16"/>
                <w:szCs w:val="16"/>
                <w:lang w:val="en-US"/>
              </w:rPr>
            </w:pPr>
          </w:p>
        </w:tc>
        <w:tc>
          <w:tcPr>
            <w:tcW w:w="2892" w:type="dxa"/>
            <w:vMerge/>
            <w:tcBorders>
              <w:bottom w:val="nil"/>
            </w:tcBorders>
            <w:shd w:val="clear" w:color="auto" w:fill="D5DCE4" w:themeFill="text2" w:themeFillTint="33"/>
          </w:tcPr>
          <w:p w:rsidR="00C33EC9" w:rsidRPr="00392CC9" w:rsidRDefault="00C33EC9" w:rsidP="00070E6B">
            <w:pPr>
              <w:spacing w:line="600" w:lineRule="auto"/>
              <w:rPr>
                <w:rFonts w:cstheme="minorHAnsi"/>
                <w:sz w:val="16"/>
                <w:szCs w:val="16"/>
                <w:lang w:val="en-US"/>
              </w:rPr>
            </w:pPr>
          </w:p>
        </w:tc>
        <w:tc>
          <w:tcPr>
            <w:tcW w:w="1801" w:type="dxa"/>
            <w:shd w:val="clear" w:color="auto" w:fill="EDEDED" w:themeFill="accent3" w:themeFillTint="33"/>
          </w:tcPr>
          <w:p w:rsidR="00C33EC9" w:rsidRPr="002C5E0D" w:rsidRDefault="002C5E0D" w:rsidP="00070E6B">
            <w:pPr>
              <w:spacing w:line="600" w:lineRule="auto"/>
              <w:rPr>
                <w:rFonts w:cstheme="minorHAnsi"/>
                <w:lang w:val="en-US"/>
              </w:rPr>
            </w:pPr>
            <w:r w:rsidRPr="002C5E0D">
              <w:rPr>
                <w:rFonts w:cstheme="minorHAnsi"/>
                <w:lang w:val="en-US"/>
              </w:rPr>
              <w:t>Presentation</w:t>
            </w:r>
          </w:p>
        </w:tc>
        <w:tc>
          <w:tcPr>
            <w:tcW w:w="1799" w:type="dxa"/>
            <w:shd w:val="clear" w:color="auto" w:fill="EDEDED" w:themeFill="accent3" w:themeFillTint="33"/>
          </w:tcPr>
          <w:p w:rsidR="00C33EC9" w:rsidRPr="002C5E0D" w:rsidRDefault="00C33EC9" w:rsidP="00070E6B">
            <w:pPr>
              <w:spacing w:line="600" w:lineRule="auto"/>
              <w:rPr>
                <w:rFonts w:cstheme="minorHAnsi"/>
                <w:sz w:val="24"/>
                <w:szCs w:val="24"/>
                <w:lang w:val="en-US"/>
              </w:rPr>
            </w:pPr>
            <w:r w:rsidRPr="002C5E0D">
              <w:rPr>
                <w:rFonts w:cstheme="minorHAnsi"/>
                <w:sz w:val="24"/>
                <w:szCs w:val="24"/>
                <w:lang w:val="en-US"/>
              </w:rPr>
              <w:t>20</w:t>
            </w:r>
          </w:p>
        </w:tc>
        <w:tc>
          <w:tcPr>
            <w:tcW w:w="2586" w:type="dxa"/>
            <w:shd w:val="clear" w:color="auto" w:fill="EDEDED" w:themeFill="accent3" w:themeFillTint="33"/>
          </w:tcPr>
          <w:p w:rsidR="00C33EC9" w:rsidRPr="00392CC9" w:rsidRDefault="00C33EC9" w:rsidP="00070E6B">
            <w:pPr>
              <w:spacing w:line="600" w:lineRule="auto"/>
              <w:rPr>
                <w:rFonts w:cstheme="minorHAnsi"/>
                <w:sz w:val="16"/>
                <w:szCs w:val="16"/>
                <w:lang w:val="en-US"/>
              </w:rPr>
            </w:pPr>
          </w:p>
        </w:tc>
      </w:tr>
      <w:tr w:rsidR="00070E6B" w:rsidRPr="00392CC9" w:rsidTr="00070E6B">
        <w:trPr>
          <w:trHeight w:val="917"/>
        </w:trPr>
        <w:tc>
          <w:tcPr>
            <w:tcW w:w="2263" w:type="dxa"/>
            <w:shd w:val="clear" w:color="auto" w:fill="D5DCE4" w:themeFill="text2" w:themeFillTint="33"/>
          </w:tcPr>
          <w:p w:rsidR="00C33EC9" w:rsidRPr="00070E6B" w:rsidRDefault="00C33EC9" w:rsidP="00070E6B">
            <w:pPr>
              <w:spacing w:line="600" w:lineRule="auto"/>
              <w:jc w:val="center"/>
              <w:rPr>
                <w:rFonts w:cstheme="minorHAnsi"/>
                <w:sz w:val="32"/>
                <w:szCs w:val="32"/>
                <w:lang w:val="en-US"/>
              </w:rPr>
            </w:pPr>
            <w:r w:rsidRPr="00070E6B">
              <w:rPr>
                <w:rFonts w:cstheme="minorHAnsi"/>
                <w:sz w:val="32"/>
                <w:szCs w:val="32"/>
                <w:lang w:val="en-US"/>
              </w:rPr>
              <w:t>2</w:t>
            </w:r>
          </w:p>
        </w:tc>
        <w:tc>
          <w:tcPr>
            <w:tcW w:w="2892" w:type="dxa"/>
            <w:tcBorders>
              <w:top w:val="single" w:sz="4" w:space="0" w:color="auto"/>
            </w:tcBorders>
            <w:shd w:val="clear" w:color="auto" w:fill="D5DCE4" w:themeFill="text2" w:themeFillTint="33"/>
          </w:tcPr>
          <w:p w:rsidR="00C33EC9" w:rsidRPr="002C5E0D" w:rsidRDefault="00070E6B" w:rsidP="00070E6B">
            <w:pPr>
              <w:spacing w:line="600" w:lineRule="auto"/>
              <w:rPr>
                <w:rFonts w:cstheme="minorHAnsi"/>
                <w:lang w:val="en-US"/>
              </w:rPr>
            </w:pPr>
            <w:r>
              <w:rPr>
                <w:rFonts w:cstheme="minorHAnsi"/>
                <w:lang w:val="en-US"/>
              </w:rPr>
              <w:t xml:space="preserve">History &amp; </w:t>
            </w:r>
            <w:r w:rsidR="002C5E0D" w:rsidRPr="002C5E0D">
              <w:rPr>
                <w:rFonts w:cstheme="minorHAnsi"/>
                <w:lang w:val="en-US"/>
              </w:rPr>
              <w:t>Theories</w:t>
            </w:r>
          </w:p>
        </w:tc>
        <w:tc>
          <w:tcPr>
            <w:tcW w:w="1801" w:type="dxa"/>
            <w:shd w:val="clear" w:color="auto" w:fill="D5DCE4" w:themeFill="text2" w:themeFillTint="33"/>
          </w:tcPr>
          <w:p w:rsidR="00407D45" w:rsidRDefault="002C5E0D" w:rsidP="00070E6B">
            <w:pPr>
              <w:spacing w:line="600" w:lineRule="auto"/>
              <w:rPr>
                <w:rFonts w:cstheme="minorHAnsi"/>
                <w:lang w:val="en-US"/>
              </w:rPr>
            </w:pPr>
            <w:r w:rsidRPr="002C5E0D">
              <w:rPr>
                <w:rFonts w:cstheme="minorHAnsi"/>
                <w:lang w:val="en-US"/>
              </w:rPr>
              <w:t>Brief Paper</w:t>
            </w:r>
          </w:p>
          <w:p w:rsidR="00407D45" w:rsidRDefault="00407D45" w:rsidP="00070E6B">
            <w:pPr>
              <w:rPr>
                <w:rFonts w:cstheme="minorHAnsi"/>
                <w:lang w:val="en-US"/>
              </w:rPr>
            </w:pPr>
          </w:p>
          <w:p w:rsidR="00C33EC9" w:rsidRPr="00407D45" w:rsidRDefault="00C33EC9" w:rsidP="00070E6B">
            <w:pPr>
              <w:rPr>
                <w:rFonts w:cstheme="minorHAnsi"/>
                <w:lang w:val="en-US"/>
              </w:rPr>
            </w:pPr>
          </w:p>
        </w:tc>
        <w:tc>
          <w:tcPr>
            <w:tcW w:w="1799" w:type="dxa"/>
            <w:shd w:val="clear" w:color="auto" w:fill="D5DCE4" w:themeFill="text2" w:themeFillTint="33"/>
          </w:tcPr>
          <w:p w:rsidR="00C33EC9" w:rsidRPr="002C5E0D" w:rsidRDefault="00C33EC9" w:rsidP="00070E6B">
            <w:pPr>
              <w:tabs>
                <w:tab w:val="center" w:pos="791"/>
              </w:tabs>
              <w:spacing w:line="600" w:lineRule="auto"/>
              <w:rPr>
                <w:rFonts w:cstheme="minorHAnsi"/>
                <w:sz w:val="24"/>
                <w:szCs w:val="24"/>
                <w:lang w:val="en-US"/>
              </w:rPr>
            </w:pPr>
            <w:r w:rsidRPr="002C5E0D">
              <w:rPr>
                <w:rFonts w:cstheme="minorHAnsi"/>
                <w:sz w:val="24"/>
                <w:szCs w:val="24"/>
                <w:lang w:val="en-US"/>
              </w:rPr>
              <w:t>20</w:t>
            </w:r>
            <w:r w:rsidR="002C5E0D" w:rsidRPr="002C5E0D">
              <w:rPr>
                <w:rFonts w:cstheme="minorHAnsi"/>
                <w:sz w:val="24"/>
                <w:szCs w:val="24"/>
                <w:lang w:val="en-US"/>
              </w:rPr>
              <w:tab/>
            </w:r>
          </w:p>
        </w:tc>
        <w:tc>
          <w:tcPr>
            <w:tcW w:w="2586" w:type="dxa"/>
            <w:shd w:val="clear" w:color="auto" w:fill="D5DCE4" w:themeFill="text2" w:themeFillTint="33"/>
          </w:tcPr>
          <w:p w:rsidR="00C33EC9" w:rsidRPr="00407D45" w:rsidRDefault="002C5E0D" w:rsidP="00070E6B">
            <w:pPr>
              <w:spacing w:line="600" w:lineRule="auto"/>
              <w:rPr>
                <w:rFonts w:cstheme="minorHAnsi"/>
                <w:lang w:val="en-US"/>
              </w:rPr>
            </w:pPr>
            <w:r w:rsidRPr="00407D45">
              <w:rPr>
                <w:rFonts w:cstheme="minorHAnsi"/>
                <w:lang w:val="en-US"/>
              </w:rPr>
              <w:t>March 24</w:t>
            </w:r>
          </w:p>
        </w:tc>
      </w:tr>
      <w:tr w:rsidR="002C5E0D" w:rsidRPr="00392CC9" w:rsidTr="00070E6B">
        <w:trPr>
          <w:trHeight w:val="454"/>
        </w:trPr>
        <w:tc>
          <w:tcPr>
            <w:tcW w:w="11341" w:type="dxa"/>
            <w:gridSpan w:val="5"/>
            <w:shd w:val="clear" w:color="auto" w:fill="EDEDED" w:themeFill="accent3" w:themeFillTint="33"/>
          </w:tcPr>
          <w:p w:rsidR="002C5E0D" w:rsidRPr="00407D45" w:rsidRDefault="002C5E0D" w:rsidP="00070E6B">
            <w:pPr>
              <w:spacing w:line="600" w:lineRule="auto"/>
              <w:jc w:val="center"/>
              <w:rPr>
                <w:rFonts w:cstheme="minorHAnsi"/>
                <w:sz w:val="24"/>
                <w:szCs w:val="24"/>
                <w:lang w:val="en-US"/>
              </w:rPr>
            </w:pPr>
            <w:r w:rsidRPr="00407D45">
              <w:rPr>
                <w:rFonts w:cstheme="minorHAnsi"/>
                <w:sz w:val="24"/>
                <w:szCs w:val="24"/>
                <w:lang w:val="en-US"/>
              </w:rPr>
              <w:t>Spring Break</w:t>
            </w:r>
          </w:p>
        </w:tc>
      </w:tr>
      <w:tr w:rsidR="00070E6B" w:rsidRPr="00392CC9" w:rsidTr="00070E6B">
        <w:trPr>
          <w:trHeight w:val="68"/>
        </w:trPr>
        <w:tc>
          <w:tcPr>
            <w:tcW w:w="2263" w:type="dxa"/>
            <w:vMerge w:val="restart"/>
            <w:shd w:val="clear" w:color="auto" w:fill="D5DCE4" w:themeFill="text2" w:themeFillTint="33"/>
          </w:tcPr>
          <w:p w:rsidR="00C33EC9" w:rsidRPr="00070E6B" w:rsidRDefault="00C33EC9" w:rsidP="00070E6B">
            <w:pPr>
              <w:spacing w:line="600" w:lineRule="auto"/>
              <w:jc w:val="center"/>
              <w:rPr>
                <w:rFonts w:cstheme="minorHAnsi"/>
                <w:sz w:val="32"/>
                <w:szCs w:val="32"/>
                <w:lang w:val="en-US"/>
              </w:rPr>
            </w:pPr>
            <w:r w:rsidRPr="00070E6B">
              <w:rPr>
                <w:rFonts w:cstheme="minorHAnsi"/>
                <w:sz w:val="32"/>
                <w:szCs w:val="32"/>
                <w:lang w:val="en-US"/>
              </w:rPr>
              <w:t>3</w:t>
            </w:r>
          </w:p>
        </w:tc>
        <w:tc>
          <w:tcPr>
            <w:tcW w:w="2892" w:type="dxa"/>
            <w:vMerge w:val="restart"/>
            <w:shd w:val="clear" w:color="auto" w:fill="D5DCE4" w:themeFill="text2" w:themeFillTint="33"/>
          </w:tcPr>
          <w:p w:rsidR="00C33EC9" w:rsidRPr="00407D45" w:rsidRDefault="002C5E0D" w:rsidP="00070E6B">
            <w:pPr>
              <w:spacing w:line="600" w:lineRule="auto"/>
              <w:rPr>
                <w:rFonts w:cstheme="minorHAnsi"/>
                <w:lang w:val="en-US"/>
              </w:rPr>
            </w:pPr>
            <w:r w:rsidRPr="00407D45">
              <w:rPr>
                <w:rFonts w:cstheme="minorHAnsi"/>
                <w:lang w:val="en-US"/>
              </w:rPr>
              <w:t>Distance Learners</w:t>
            </w:r>
          </w:p>
        </w:tc>
        <w:tc>
          <w:tcPr>
            <w:tcW w:w="1801" w:type="dxa"/>
            <w:shd w:val="clear" w:color="auto" w:fill="D5DCE4" w:themeFill="text2" w:themeFillTint="33"/>
          </w:tcPr>
          <w:p w:rsidR="00C33EC9" w:rsidRPr="00407D45" w:rsidRDefault="002C5E0D" w:rsidP="00070E6B">
            <w:pPr>
              <w:spacing w:line="600" w:lineRule="auto"/>
              <w:rPr>
                <w:rFonts w:cstheme="minorHAnsi"/>
                <w:lang w:val="en-US"/>
              </w:rPr>
            </w:pPr>
            <w:r w:rsidRPr="00407D45">
              <w:rPr>
                <w:rFonts w:cstheme="minorHAnsi"/>
                <w:lang w:val="en-US"/>
              </w:rPr>
              <w:t>Discussion #1</w:t>
            </w:r>
          </w:p>
        </w:tc>
        <w:tc>
          <w:tcPr>
            <w:tcW w:w="1799" w:type="dxa"/>
            <w:shd w:val="clear" w:color="auto" w:fill="D5DCE4" w:themeFill="text2" w:themeFillTint="33"/>
          </w:tcPr>
          <w:p w:rsidR="00C33EC9" w:rsidRPr="00407D45" w:rsidRDefault="00C33EC9" w:rsidP="00070E6B">
            <w:pPr>
              <w:spacing w:line="600" w:lineRule="auto"/>
              <w:rPr>
                <w:rFonts w:cstheme="minorHAnsi"/>
                <w:lang w:val="en-US"/>
              </w:rPr>
            </w:pPr>
            <w:r w:rsidRPr="00407D45">
              <w:rPr>
                <w:rFonts w:cstheme="minorHAnsi"/>
                <w:lang w:val="en-US"/>
              </w:rPr>
              <w:t>10</w:t>
            </w:r>
          </w:p>
        </w:tc>
        <w:tc>
          <w:tcPr>
            <w:tcW w:w="2586" w:type="dxa"/>
            <w:shd w:val="clear" w:color="auto" w:fill="D5DCE4" w:themeFill="text2" w:themeFillTint="33"/>
          </w:tcPr>
          <w:p w:rsidR="00C33EC9" w:rsidRPr="00407D45" w:rsidRDefault="002C5E0D" w:rsidP="00070E6B">
            <w:pPr>
              <w:spacing w:line="600" w:lineRule="auto"/>
              <w:rPr>
                <w:rFonts w:cstheme="minorHAnsi"/>
                <w:lang w:val="en-US"/>
              </w:rPr>
            </w:pPr>
            <w:r w:rsidRPr="00407D45">
              <w:rPr>
                <w:rFonts w:cstheme="minorHAnsi"/>
                <w:lang w:val="en-US"/>
              </w:rPr>
              <w:t>April 7</w:t>
            </w:r>
          </w:p>
        </w:tc>
      </w:tr>
      <w:tr w:rsidR="002C5E0D" w:rsidRPr="00392CC9" w:rsidTr="00070E6B">
        <w:trPr>
          <w:trHeight w:val="433"/>
        </w:trPr>
        <w:tc>
          <w:tcPr>
            <w:tcW w:w="2263" w:type="dxa"/>
            <w:vMerge/>
            <w:shd w:val="clear" w:color="auto" w:fill="D5DCE4" w:themeFill="text2" w:themeFillTint="33"/>
          </w:tcPr>
          <w:p w:rsidR="002C5E0D" w:rsidRPr="00392CC9" w:rsidRDefault="002C5E0D" w:rsidP="00070E6B">
            <w:pPr>
              <w:spacing w:line="600" w:lineRule="auto"/>
              <w:rPr>
                <w:rFonts w:cstheme="minorHAnsi"/>
                <w:sz w:val="16"/>
                <w:szCs w:val="16"/>
                <w:lang w:val="en-US"/>
              </w:rPr>
            </w:pPr>
          </w:p>
        </w:tc>
        <w:tc>
          <w:tcPr>
            <w:tcW w:w="2892" w:type="dxa"/>
            <w:vMerge/>
            <w:shd w:val="clear" w:color="auto" w:fill="D5DCE4" w:themeFill="text2" w:themeFillTint="33"/>
          </w:tcPr>
          <w:p w:rsidR="002C5E0D" w:rsidRPr="00392CC9" w:rsidRDefault="002C5E0D" w:rsidP="00070E6B">
            <w:pPr>
              <w:spacing w:line="600" w:lineRule="auto"/>
              <w:rPr>
                <w:rFonts w:cstheme="minorHAnsi"/>
                <w:sz w:val="16"/>
                <w:szCs w:val="16"/>
                <w:lang w:val="en-US"/>
              </w:rPr>
            </w:pPr>
          </w:p>
        </w:tc>
        <w:tc>
          <w:tcPr>
            <w:tcW w:w="1801" w:type="dxa"/>
            <w:shd w:val="clear" w:color="auto" w:fill="EDEDED" w:themeFill="accent3" w:themeFillTint="33"/>
          </w:tcPr>
          <w:p w:rsidR="002C5E0D" w:rsidRPr="00407D45" w:rsidRDefault="002C5E0D" w:rsidP="00070E6B">
            <w:pPr>
              <w:spacing w:line="600" w:lineRule="auto"/>
              <w:rPr>
                <w:rFonts w:cstheme="minorHAnsi"/>
                <w:lang w:val="en-US"/>
              </w:rPr>
            </w:pPr>
            <w:r w:rsidRPr="00407D45">
              <w:rPr>
                <w:rFonts w:cstheme="minorHAnsi"/>
                <w:lang w:val="en-US"/>
              </w:rPr>
              <w:t>Group Project</w:t>
            </w:r>
          </w:p>
        </w:tc>
        <w:tc>
          <w:tcPr>
            <w:tcW w:w="1799" w:type="dxa"/>
            <w:shd w:val="clear" w:color="auto" w:fill="EDEDED" w:themeFill="accent3" w:themeFillTint="33"/>
          </w:tcPr>
          <w:p w:rsidR="002C5E0D" w:rsidRPr="00407D45" w:rsidRDefault="002C5E0D" w:rsidP="00070E6B">
            <w:pPr>
              <w:spacing w:line="600" w:lineRule="auto"/>
              <w:rPr>
                <w:rFonts w:cstheme="minorHAnsi"/>
                <w:lang w:val="en-US"/>
              </w:rPr>
            </w:pPr>
            <w:r w:rsidRPr="00407D45">
              <w:rPr>
                <w:rFonts w:cstheme="minorHAnsi"/>
                <w:lang w:val="en-US"/>
              </w:rPr>
              <w:t>50</w:t>
            </w:r>
          </w:p>
        </w:tc>
        <w:tc>
          <w:tcPr>
            <w:tcW w:w="2586" w:type="dxa"/>
            <w:shd w:val="clear" w:color="auto" w:fill="F2F2F2" w:themeFill="background1" w:themeFillShade="F2"/>
          </w:tcPr>
          <w:p w:rsidR="002C5E0D" w:rsidRPr="00407D45" w:rsidRDefault="002C5E0D" w:rsidP="00070E6B">
            <w:pPr>
              <w:spacing w:line="600" w:lineRule="auto"/>
              <w:rPr>
                <w:rFonts w:cstheme="minorHAnsi"/>
                <w:lang w:val="en-US"/>
              </w:rPr>
            </w:pPr>
            <w:r w:rsidRPr="00407D45">
              <w:rPr>
                <w:rFonts w:cstheme="minorHAnsi"/>
                <w:lang w:val="en-US"/>
              </w:rPr>
              <w:t>April 14</w:t>
            </w:r>
          </w:p>
        </w:tc>
      </w:tr>
      <w:tr w:rsidR="00C33EC9" w:rsidRPr="00392CC9" w:rsidTr="00070E6B">
        <w:trPr>
          <w:trHeight w:val="68"/>
        </w:trPr>
        <w:tc>
          <w:tcPr>
            <w:tcW w:w="2263" w:type="dxa"/>
            <w:tcBorders>
              <w:left w:val="single" w:sz="4" w:space="0" w:color="auto"/>
            </w:tcBorders>
            <w:shd w:val="clear" w:color="auto" w:fill="D5DCE4" w:themeFill="text2" w:themeFillTint="33"/>
          </w:tcPr>
          <w:p w:rsidR="00C33EC9" w:rsidRPr="00070E6B" w:rsidRDefault="00C33EC9" w:rsidP="00070E6B">
            <w:pPr>
              <w:spacing w:line="600" w:lineRule="auto"/>
              <w:jc w:val="center"/>
              <w:rPr>
                <w:rFonts w:cstheme="minorHAnsi"/>
                <w:sz w:val="32"/>
                <w:szCs w:val="32"/>
                <w:lang w:val="en-US"/>
              </w:rPr>
            </w:pPr>
            <w:r w:rsidRPr="00070E6B">
              <w:rPr>
                <w:rFonts w:cstheme="minorHAnsi"/>
                <w:sz w:val="32"/>
                <w:szCs w:val="32"/>
                <w:lang w:val="en-US"/>
              </w:rPr>
              <w:t>4</w:t>
            </w:r>
          </w:p>
        </w:tc>
        <w:tc>
          <w:tcPr>
            <w:tcW w:w="2892" w:type="dxa"/>
            <w:tcBorders>
              <w:left w:val="single" w:sz="4" w:space="0" w:color="auto"/>
            </w:tcBorders>
            <w:shd w:val="clear" w:color="auto" w:fill="D5DCE4" w:themeFill="text2" w:themeFillTint="33"/>
          </w:tcPr>
          <w:p w:rsidR="00C33EC9" w:rsidRPr="00407D45" w:rsidRDefault="002C5E0D" w:rsidP="00070E6B">
            <w:pPr>
              <w:spacing w:line="600" w:lineRule="auto"/>
              <w:rPr>
                <w:rFonts w:cstheme="minorHAnsi"/>
                <w:lang w:val="en-US"/>
              </w:rPr>
            </w:pPr>
            <w:r w:rsidRPr="00407D45">
              <w:rPr>
                <w:rFonts w:cstheme="minorHAnsi"/>
                <w:lang w:val="en-US"/>
              </w:rPr>
              <w:t>Media Selection</w:t>
            </w:r>
          </w:p>
        </w:tc>
        <w:tc>
          <w:tcPr>
            <w:tcW w:w="1801" w:type="dxa"/>
            <w:shd w:val="clear" w:color="auto" w:fill="D5DCE4" w:themeFill="text2" w:themeFillTint="33"/>
          </w:tcPr>
          <w:p w:rsidR="00C33EC9" w:rsidRPr="00407D45" w:rsidRDefault="002C5E0D" w:rsidP="00070E6B">
            <w:pPr>
              <w:spacing w:line="600" w:lineRule="auto"/>
              <w:rPr>
                <w:rFonts w:cstheme="minorHAnsi"/>
                <w:lang w:val="en-US"/>
              </w:rPr>
            </w:pPr>
            <w:r w:rsidRPr="00407D45">
              <w:rPr>
                <w:rFonts w:cstheme="minorHAnsi"/>
                <w:lang w:val="en-US"/>
              </w:rPr>
              <w:t>Blog #1</w:t>
            </w:r>
          </w:p>
        </w:tc>
        <w:tc>
          <w:tcPr>
            <w:tcW w:w="1799" w:type="dxa"/>
            <w:shd w:val="clear" w:color="auto" w:fill="D5DCE4" w:themeFill="text2" w:themeFillTint="33"/>
          </w:tcPr>
          <w:p w:rsidR="00C33EC9" w:rsidRPr="00407D45" w:rsidRDefault="00C33EC9" w:rsidP="00070E6B">
            <w:pPr>
              <w:spacing w:line="600" w:lineRule="auto"/>
              <w:rPr>
                <w:rFonts w:cstheme="minorHAnsi"/>
                <w:lang w:val="en-US"/>
              </w:rPr>
            </w:pPr>
            <w:r w:rsidRPr="00407D45">
              <w:rPr>
                <w:rFonts w:cstheme="minorHAnsi"/>
                <w:lang w:val="en-US"/>
              </w:rPr>
              <w:t>10</w:t>
            </w:r>
          </w:p>
        </w:tc>
        <w:tc>
          <w:tcPr>
            <w:tcW w:w="2586" w:type="dxa"/>
            <w:shd w:val="clear" w:color="auto" w:fill="D5DCE4" w:themeFill="text2" w:themeFillTint="33"/>
          </w:tcPr>
          <w:p w:rsidR="00C33EC9" w:rsidRPr="00407D45" w:rsidRDefault="002C5E0D" w:rsidP="00070E6B">
            <w:pPr>
              <w:spacing w:line="600" w:lineRule="auto"/>
              <w:rPr>
                <w:rFonts w:cstheme="minorHAnsi"/>
                <w:lang w:val="en-US"/>
              </w:rPr>
            </w:pPr>
            <w:r w:rsidRPr="00407D45">
              <w:rPr>
                <w:rFonts w:cstheme="minorHAnsi"/>
                <w:lang w:val="en-US"/>
              </w:rPr>
              <w:t>April 21</w:t>
            </w:r>
          </w:p>
        </w:tc>
      </w:tr>
      <w:tr w:rsidR="00C33EC9" w:rsidRPr="00392CC9" w:rsidTr="00070E6B">
        <w:trPr>
          <w:gridAfter w:val="3"/>
          <w:wAfter w:w="6186" w:type="dxa"/>
          <w:trHeight w:val="78"/>
        </w:trPr>
        <w:tc>
          <w:tcPr>
            <w:tcW w:w="5155" w:type="dxa"/>
            <w:gridSpan w:val="2"/>
            <w:tcBorders>
              <w:top w:val="nil"/>
              <w:left w:val="nil"/>
              <w:bottom w:val="nil"/>
              <w:right w:val="nil"/>
            </w:tcBorders>
          </w:tcPr>
          <w:p w:rsidR="00C33EC9" w:rsidRDefault="00C33EC9" w:rsidP="00070E6B"/>
          <w:p w:rsidR="00C33EC9" w:rsidRPr="00392CC9" w:rsidRDefault="00C33EC9" w:rsidP="00070E6B">
            <w:pPr>
              <w:spacing w:line="600" w:lineRule="auto"/>
              <w:rPr>
                <w:rFonts w:cstheme="minorHAnsi"/>
                <w:sz w:val="16"/>
                <w:szCs w:val="16"/>
                <w:lang w:val="en-US"/>
              </w:rPr>
            </w:pPr>
          </w:p>
        </w:tc>
        <w:bookmarkStart w:id="25" w:name="_GoBack"/>
        <w:bookmarkEnd w:id="25"/>
      </w:tr>
    </w:tbl>
    <w:p w:rsidR="00392CC9" w:rsidRDefault="00392CC9" w:rsidP="008202E0">
      <w:pPr>
        <w:spacing w:line="600" w:lineRule="auto"/>
        <w:rPr>
          <w:rFonts w:cstheme="minorHAnsi"/>
          <w:lang w:val="en-US"/>
        </w:rPr>
      </w:pPr>
    </w:p>
    <w:p w:rsidR="008202E0" w:rsidRPr="00B42100" w:rsidRDefault="0072723C" w:rsidP="008202E0">
      <w:pPr>
        <w:spacing w:line="600" w:lineRule="auto"/>
        <w:rPr>
          <w:rFonts w:ascii="Times New Roman" w:hAnsi="Times New Roman" w:cs="Times New Roman"/>
          <w:lang w:val="en-US"/>
        </w:rPr>
      </w:pPr>
      <w:r>
        <w:rPr>
          <w:rFonts w:cstheme="minorHAnsi"/>
          <w:lang w:val="en-US"/>
        </w:rPr>
        <w:t xml:space="preserve"> </w:t>
      </w:r>
      <w:r w:rsidRPr="00B42100">
        <w:rPr>
          <w:rFonts w:ascii="Times New Roman" w:hAnsi="Times New Roman" w:cs="Times New Roman"/>
          <w:lang w:val="en-US"/>
        </w:rPr>
        <w:t>To</w:t>
      </w:r>
      <w:r w:rsidR="00047135">
        <w:rPr>
          <w:rFonts w:ascii="Times New Roman" w:hAnsi="Times New Roman" w:cs="Times New Roman"/>
          <w:lang w:val="en-US"/>
        </w:rPr>
        <w:t xml:space="preserve"> </w:t>
      </w:r>
      <w:r w:rsidR="009A53D2" w:rsidRPr="00B42100">
        <w:rPr>
          <w:rFonts w:ascii="Times New Roman" w:hAnsi="Times New Roman" w:cs="Times New Roman"/>
          <w:lang w:val="en-US"/>
        </w:rPr>
        <w:t xml:space="preserve">structure the study of ecology into a conceptually manageable framework, the biological world is organized into a nested hierarchy, ranging in scale from genes, to cells, to tissues, to organs, to organisms, to species, to populations, to communities, to ecosystems, to biomes, and up to the level of the biosphere.[8] This framework forms a </w:t>
      </w:r>
      <w:proofErr w:type="spellStart"/>
      <w:r w:rsidR="009A53D2" w:rsidRPr="00B42100">
        <w:rPr>
          <w:rFonts w:ascii="Times New Roman" w:hAnsi="Times New Roman" w:cs="Times New Roman"/>
          <w:lang w:val="en-US"/>
        </w:rPr>
        <w:t>panarchy</w:t>
      </w:r>
      <w:proofErr w:type="spellEnd"/>
      <w:r w:rsidR="009A53D2" w:rsidRPr="00B42100">
        <w:rPr>
          <w:rFonts w:ascii="Times New Roman" w:hAnsi="Times New Roman" w:cs="Times New Roman"/>
          <w:lang w:val="en-US"/>
        </w:rPr>
        <w:t>[9] and exhibits non-</w:t>
      </w:r>
      <w:r w:rsidR="009A53D2" w:rsidRPr="00B42100">
        <w:rPr>
          <w:rFonts w:ascii="Times New Roman" w:hAnsi="Times New Roman" w:cs="Times New Roman"/>
          <w:lang w:val="en-US"/>
        </w:rPr>
        <w:lastRenderedPageBreak/>
        <w:t>linear behaviors; this means that "effect and cause are disproportionate, so that small changes to critical variables, such as the number of nitrogen fixers, can lead to disproportionate, perhaps irreversible, changes in the system properties."[10]:14</w:t>
      </w:r>
    </w:p>
    <w:p w:rsidR="009A53D2" w:rsidRPr="00B42100" w:rsidRDefault="009A53D2" w:rsidP="008202E0">
      <w:pPr>
        <w:spacing w:line="600" w:lineRule="auto"/>
        <w:rPr>
          <w:rFonts w:ascii="Times New Roman" w:hAnsi="Times New Roman" w:cs="Times New Roman"/>
          <w:lang w:val="en-US"/>
        </w:rPr>
      </w:pPr>
    </w:p>
    <w:p w:rsidR="009A53D2" w:rsidRPr="009A53D2" w:rsidRDefault="009A53D2" w:rsidP="008202E0">
      <w:pPr>
        <w:spacing w:line="600" w:lineRule="auto"/>
        <w:rPr>
          <w:rFonts w:cstheme="minorHAnsi"/>
          <w:lang w:val="en-US"/>
        </w:rPr>
      </w:pPr>
      <w:r w:rsidRPr="009A53D2">
        <w:rPr>
          <w:rFonts w:cstheme="minorHAnsi"/>
          <w:lang w:val="en-US"/>
        </w:rPr>
        <w:br w:type="page"/>
      </w:r>
    </w:p>
    <w:p w:rsidR="009A53D2" w:rsidRPr="009A53D2" w:rsidRDefault="009A53D2" w:rsidP="008202E0">
      <w:pPr>
        <w:pStyle w:val="4"/>
        <w:numPr>
          <w:ilvl w:val="0"/>
          <w:numId w:val="1"/>
        </w:numPr>
        <w:spacing w:line="600" w:lineRule="auto"/>
        <w:rPr>
          <w:lang w:val="en-US"/>
        </w:rPr>
      </w:pPr>
      <w:r w:rsidRPr="009A53D2">
        <w:rPr>
          <w:lang w:val="en-US"/>
        </w:rPr>
        <w:lastRenderedPageBreak/>
        <w:t>Niche</w:t>
      </w:r>
    </w:p>
    <w:p w:rsidR="009A53D2" w:rsidRPr="00B42100" w:rsidRDefault="00B42100" w:rsidP="00B42100">
      <w:pPr>
        <w:spacing w:line="312" w:lineRule="auto"/>
        <w:ind w:firstLine="709"/>
        <w:rPr>
          <w:rFonts w:ascii="Times New Roman" w:hAnsi="Times New Roman" w:cs="Times New Roman"/>
          <w:lang w:val="en-US"/>
        </w:rPr>
      </w:pPr>
      <w:r>
        <w:rPr>
          <w:noProof/>
          <w:lang w:eastAsia="el-GR"/>
        </w:rPr>
        <w:drawing>
          <wp:anchor distT="0" distB="0" distL="114300" distR="114300" simplePos="0" relativeHeight="251658240" behindDoc="0" locked="0" layoutInCell="1" allowOverlap="1">
            <wp:simplePos x="0" y="0"/>
            <wp:positionH relativeFrom="column">
              <wp:posOffset>-333375</wp:posOffset>
            </wp:positionH>
            <wp:positionV relativeFrom="paragraph">
              <wp:posOffset>212090</wp:posOffset>
            </wp:positionV>
            <wp:extent cx="3630930" cy="2609850"/>
            <wp:effectExtent l="114300" t="114300" r="140970" b="15240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cycle_apple.gif"/>
                    <pic:cNvPicPr/>
                  </pic:nvPicPr>
                  <pic:blipFill>
                    <a:blip r:embed="rId6">
                      <a:extLst>
                        <a:ext uri="{28A0092B-C50C-407E-A947-70E740481C1C}">
                          <a14:useLocalDpi xmlns:a14="http://schemas.microsoft.com/office/drawing/2010/main" val="0"/>
                        </a:ext>
                      </a:extLst>
                    </a:blip>
                    <a:stretch>
                      <a:fillRect/>
                    </a:stretch>
                  </pic:blipFill>
                  <pic:spPr>
                    <a:xfrm>
                      <a:off x="0" y="0"/>
                      <a:ext cx="3630930" cy="26098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9A53D2" w:rsidRPr="00B42100">
        <w:rPr>
          <w:rFonts w:ascii="Times New Roman" w:hAnsi="Times New Roman" w:cs="Times New Roman"/>
          <w:lang w:val="en-US"/>
        </w:rPr>
        <w:t>Definitions of the niche date back to 1917</w:t>
      </w:r>
      <w:proofErr w:type="gramStart"/>
      <w:r w:rsidR="009A53D2" w:rsidRPr="00B42100">
        <w:rPr>
          <w:rFonts w:ascii="Times New Roman" w:hAnsi="Times New Roman" w:cs="Times New Roman"/>
          <w:lang w:val="en-US"/>
        </w:rPr>
        <w:t>,[</w:t>
      </w:r>
      <w:proofErr w:type="gramEnd"/>
      <w:r w:rsidR="009A53D2" w:rsidRPr="00B42100">
        <w:rPr>
          <w:rFonts w:ascii="Times New Roman" w:hAnsi="Times New Roman" w:cs="Times New Roman"/>
          <w:lang w:val="en-US"/>
        </w:rPr>
        <w:t xml:space="preserve">30] but G. Evelyn Hutchinson made conceptual advances in 1957[31][32] by introducing a widely adopted definition: "the set of biotic and abiotic conditions in which a species is able to persist and maintain stable population sizes."[30]:519 </w:t>
      </w:r>
      <w:proofErr w:type="gramStart"/>
      <w:r w:rsidR="009A53D2" w:rsidRPr="00B42100">
        <w:rPr>
          <w:rFonts w:ascii="Times New Roman" w:hAnsi="Times New Roman" w:cs="Times New Roman"/>
          <w:lang w:val="en-US"/>
        </w:rPr>
        <w:t>The</w:t>
      </w:r>
      <w:proofErr w:type="gramEnd"/>
      <w:r w:rsidR="009A53D2" w:rsidRPr="00B42100">
        <w:rPr>
          <w:rFonts w:ascii="Times New Roman" w:hAnsi="Times New Roman" w:cs="Times New Roman"/>
          <w:lang w:val="en-US"/>
        </w:rPr>
        <w:t xml:space="preserve"> ecological niche is a central concept in the ecology of organisms and is sub-divided into the fundamental and the realized niche. The fundamental niche is the set of environmental conditions under which a species is able to persist. The realized niche is the set of environmental plus ecological conditions under which a species persists</w:t>
      </w:r>
      <w:proofErr w:type="gramStart"/>
      <w:r w:rsidR="009A53D2" w:rsidRPr="00B42100">
        <w:rPr>
          <w:rFonts w:ascii="Times New Roman" w:hAnsi="Times New Roman" w:cs="Times New Roman"/>
          <w:lang w:val="en-US"/>
        </w:rPr>
        <w:t>.[</w:t>
      </w:r>
      <w:proofErr w:type="gramEnd"/>
      <w:r w:rsidR="009A53D2" w:rsidRPr="00B42100">
        <w:rPr>
          <w:rFonts w:ascii="Times New Roman" w:hAnsi="Times New Roman" w:cs="Times New Roman"/>
          <w:lang w:val="en-US"/>
        </w:rPr>
        <w:t xml:space="preserve">30][32][33] The </w:t>
      </w:r>
      <w:proofErr w:type="spellStart"/>
      <w:r w:rsidR="009A53D2" w:rsidRPr="00B42100">
        <w:rPr>
          <w:rFonts w:ascii="Times New Roman" w:hAnsi="Times New Roman" w:cs="Times New Roman"/>
          <w:lang w:val="en-US"/>
        </w:rPr>
        <w:t>Hutchinsonian</w:t>
      </w:r>
      <w:proofErr w:type="spellEnd"/>
      <w:r w:rsidR="009A53D2" w:rsidRPr="00B42100">
        <w:rPr>
          <w:rFonts w:ascii="Times New Roman" w:hAnsi="Times New Roman" w:cs="Times New Roman"/>
          <w:lang w:val="en-US"/>
        </w:rPr>
        <w:t xml:space="preserve"> niche is defined more technically as a "Euclidean hyperspace whose dimensions are defined as environmental variables and whose size is a function of the number of values that the environmental values may assume for which an organism has positive fitness."[34]:71</w:t>
      </w:r>
    </w:p>
    <w:p w:rsidR="009A53D2" w:rsidRPr="00B42100" w:rsidRDefault="009A53D2" w:rsidP="008202E0">
      <w:pPr>
        <w:spacing w:line="600" w:lineRule="auto"/>
        <w:rPr>
          <w:rFonts w:ascii="Times New Roman" w:hAnsi="Times New Roman" w:cs="Times New Roman"/>
          <w:lang w:val="en-US"/>
        </w:rPr>
      </w:pPr>
    </w:p>
    <w:p w:rsidR="009A53D2" w:rsidRPr="00B42100" w:rsidRDefault="009A53D2" w:rsidP="00B42100">
      <w:pPr>
        <w:spacing w:line="312" w:lineRule="auto"/>
        <w:ind w:firstLine="709"/>
        <w:rPr>
          <w:rFonts w:ascii="Times New Roman" w:hAnsi="Times New Roman" w:cs="Times New Roman"/>
          <w:lang w:val="en-US"/>
        </w:rPr>
      </w:pPr>
      <w:r w:rsidRPr="00B42100">
        <w:rPr>
          <w:rFonts w:ascii="Times New Roman" w:hAnsi="Times New Roman" w:cs="Times New Roman"/>
          <w:lang w:val="en-US"/>
        </w:rPr>
        <w:t>Biogeographical patterns and range distributions are explained or predicted through knowledge of a species' traits and niche requirements</w:t>
      </w:r>
      <w:proofErr w:type="gramStart"/>
      <w:r w:rsidRPr="00B42100">
        <w:rPr>
          <w:rFonts w:ascii="Times New Roman" w:hAnsi="Times New Roman" w:cs="Times New Roman"/>
          <w:lang w:val="en-US"/>
        </w:rPr>
        <w:t>.[</w:t>
      </w:r>
      <w:proofErr w:type="gramEnd"/>
      <w:r w:rsidRPr="00B42100">
        <w:rPr>
          <w:rFonts w:ascii="Times New Roman" w:hAnsi="Times New Roman" w:cs="Times New Roman"/>
          <w:lang w:val="en-US"/>
        </w:rPr>
        <w:t>35] Species have functional traits that are uniquely adapted to the ecological niche. A trait is a measurable property, phenotype, or characteristic of an organism that may influence its survival. Genes play an important role in the interplay of development and environmental expression of traits</w:t>
      </w:r>
      <w:proofErr w:type="gramStart"/>
      <w:r w:rsidRPr="00B42100">
        <w:rPr>
          <w:rFonts w:ascii="Times New Roman" w:hAnsi="Times New Roman" w:cs="Times New Roman"/>
          <w:lang w:val="en-US"/>
        </w:rPr>
        <w:t>.[</w:t>
      </w:r>
      <w:proofErr w:type="gramEnd"/>
      <w:r w:rsidRPr="00B42100">
        <w:rPr>
          <w:rFonts w:ascii="Times New Roman" w:hAnsi="Times New Roman" w:cs="Times New Roman"/>
          <w:lang w:val="en-US"/>
        </w:rPr>
        <w:t xml:space="preserve">36] Resident species evolve traits that are fitted to the selection pressures of their local environment. This tends to afford them a competitive advantage and discourages similarly adapted species from having an 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habitat or dietary requirements.[37] Some models and empirical studies, however, suggest that disturbances can stabilize the co-evolution and shared niche occupancy of similar species inhabiting species-rich communities.[38] The habitat plus the niche is called the </w:t>
      </w:r>
      <w:proofErr w:type="spellStart"/>
      <w:r w:rsidRPr="00B42100">
        <w:rPr>
          <w:rFonts w:ascii="Times New Roman" w:hAnsi="Times New Roman" w:cs="Times New Roman"/>
          <w:lang w:val="en-US"/>
        </w:rPr>
        <w:t>ecotope</w:t>
      </w:r>
      <w:proofErr w:type="spellEnd"/>
      <w:r w:rsidRPr="00B42100">
        <w:rPr>
          <w:rFonts w:ascii="Times New Roman" w:hAnsi="Times New Roman" w:cs="Times New Roman"/>
          <w:lang w:val="en-US"/>
        </w:rPr>
        <w:t>, which is defined as the full range of environmental and biological variables affecting an entire species.[24]</w:t>
      </w:r>
    </w:p>
    <w:p w:rsidR="009A53D2" w:rsidRPr="00B42100" w:rsidRDefault="009A53D2" w:rsidP="008202E0">
      <w:pPr>
        <w:spacing w:line="600" w:lineRule="auto"/>
        <w:rPr>
          <w:rFonts w:ascii="Times New Roman" w:hAnsi="Times New Roman" w:cs="Times New Roman"/>
          <w:lang w:val="en-US"/>
        </w:rPr>
      </w:pPr>
      <w:r w:rsidRPr="00B42100">
        <w:rPr>
          <w:rFonts w:ascii="Times New Roman" w:hAnsi="Times New Roman" w:cs="Times New Roman"/>
          <w:lang w:val="en-US"/>
        </w:rPr>
        <w:br w:type="page"/>
      </w:r>
    </w:p>
    <w:p w:rsidR="009A53D2" w:rsidRPr="008202E0" w:rsidRDefault="009A53D2" w:rsidP="008202E0">
      <w:pPr>
        <w:pStyle w:val="4"/>
        <w:numPr>
          <w:ilvl w:val="0"/>
          <w:numId w:val="1"/>
        </w:numPr>
        <w:spacing w:line="600" w:lineRule="auto"/>
        <w:rPr>
          <w:lang w:val="en-US"/>
        </w:rPr>
      </w:pPr>
      <w:r w:rsidRPr="008202E0">
        <w:rPr>
          <w:lang w:val="en-US"/>
        </w:rPr>
        <w:lastRenderedPageBreak/>
        <w:t>Niche construction</w:t>
      </w:r>
    </w:p>
    <w:p w:rsidR="009A53D2" w:rsidRPr="00B42100" w:rsidRDefault="009A53D2" w:rsidP="00B42100">
      <w:pPr>
        <w:spacing w:line="312" w:lineRule="auto"/>
        <w:ind w:firstLine="709"/>
        <w:rPr>
          <w:rFonts w:ascii="Times New Roman" w:hAnsi="Times New Roman" w:cs="Times New Roman"/>
          <w:lang w:val="en-US"/>
        </w:rPr>
      </w:pPr>
      <w:r w:rsidRPr="00B42100">
        <w:rPr>
          <w:rFonts w:ascii="Times New Roman" w:hAnsi="Times New Roman" w:cs="Times New Roman"/>
          <w:lang w:val="en-US"/>
        </w:rPr>
        <w:t>Organisms are subject to environmental pressures, but they also modify their habitats. The regulatory feedback between organisms and their environment can affect conditions from local (e.g., a beaver pond) to global scales, over time and even after death, such as decaying logs or silica skeleton deposits from marine organisms.[39] The process and concept of ecosystem engineering is related to niche construction, but the former relates only to the physical modifications of the habitat whereas the latter also considers the evolutionary implications of physical changes to the environment and the feedback this causes on the process of natural selection. Ecosystem engineers are defined as: "organisms that directly or indirectly modulate the availability of resources to other species, by causing physical state changes in biotic or abiotic materials. In so doing they modify, maintain and create habitats."[40]:373</w:t>
      </w:r>
    </w:p>
    <w:p w:rsidR="009A53D2" w:rsidRPr="00B42100" w:rsidRDefault="009A53D2" w:rsidP="008202E0">
      <w:pPr>
        <w:spacing w:line="600" w:lineRule="auto"/>
        <w:rPr>
          <w:rFonts w:ascii="Times New Roman" w:hAnsi="Times New Roman" w:cs="Times New Roman"/>
          <w:lang w:val="en-US"/>
        </w:rPr>
      </w:pPr>
    </w:p>
    <w:p w:rsidR="00E35AE9" w:rsidRDefault="009A53D2" w:rsidP="00B42100">
      <w:pPr>
        <w:spacing w:line="312" w:lineRule="auto"/>
        <w:ind w:firstLine="709"/>
        <w:rPr>
          <w:rFonts w:ascii="Times New Roman" w:hAnsi="Times New Roman" w:cs="Times New Roman"/>
          <w:lang w:val="en-US"/>
        </w:rPr>
      </w:pPr>
      <w:r w:rsidRPr="00B42100">
        <w:rPr>
          <w:rFonts w:ascii="Times New Roman" w:hAnsi="Times New Roman" w:cs="Times New Roman"/>
          <w:lang w:val="en-US"/>
        </w:rPr>
        <w:t xml:space="preserve">The ecosystem engineering concept has stimulated a new appreciation for the influence that organisms have on the ecosystem and evolutionary process. The term "niche construction" is more often used in reference to the under-appreciated feedback mechanisms of natural selection imparting forces on the abiotic niche.[28][41] An example of natural selection through ecosystem engineering occurs in the nests of social insects, including ants, bees, wasps, and termites. There is an emergent homeostasis or </w:t>
      </w:r>
      <w:proofErr w:type="spellStart"/>
      <w:r w:rsidRPr="00B42100">
        <w:rPr>
          <w:rFonts w:ascii="Times New Roman" w:hAnsi="Times New Roman" w:cs="Times New Roman"/>
          <w:lang w:val="en-US"/>
        </w:rPr>
        <w:t>homeorhesis</w:t>
      </w:r>
      <w:proofErr w:type="spellEnd"/>
      <w:r w:rsidRPr="00B42100">
        <w:rPr>
          <w:rFonts w:ascii="Times New Roman" w:hAnsi="Times New Roman" w:cs="Times New Roman"/>
          <w:lang w:val="en-US"/>
        </w:rPr>
        <w:t xml:space="preserve"> in the structure of the nest that regulates, maintains and defends the physiology of the entire colony. Termite mounds, for example, maintain a constant internal temperature through the design of air-conditioning chimneys. The structure of the nests themselves are subject to the forces of natural selection. Moreover, a nest can survive over successive generations, so that progeny inherit both genetic material and a legacy niche that was constructed before their time</w:t>
      </w:r>
      <w:proofErr w:type="gramStart"/>
      <w:r w:rsidRPr="00B42100">
        <w:rPr>
          <w:rFonts w:ascii="Times New Roman" w:hAnsi="Times New Roman" w:cs="Times New Roman"/>
          <w:lang w:val="en-US"/>
        </w:rPr>
        <w:t>.[</w:t>
      </w:r>
      <w:proofErr w:type="gramEnd"/>
      <w:r w:rsidRPr="00B42100">
        <w:rPr>
          <w:rFonts w:ascii="Times New Roman" w:hAnsi="Times New Roman" w:cs="Times New Roman"/>
          <w:lang w:val="en-US"/>
        </w:rPr>
        <w:t>6][28][29]</w:t>
      </w:r>
    </w:p>
    <w:p w:rsidR="00E35AE9" w:rsidRDefault="00E35AE9" w:rsidP="00B42100">
      <w:pPr>
        <w:spacing w:line="312" w:lineRule="auto"/>
        <w:ind w:firstLine="709"/>
        <w:rPr>
          <w:rFonts w:ascii="Times New Roman" w:hAnsi="Times New Roman" w:cs="Times New Roman"/>
          <w:lang w:val="en-US"/>
        </w:rPr>
      </w:pPr>
      <w:r>
        <w:rPr>
          <w:rFonts w:ascii="Times New Roman" w:hAnsi="Times New Roman" w:cs="Times New Roman"/>
          <w:noProof/>
          <w:lang w:eastAsia="el-GR"/>
        </w:rPr>
        <w:drawing>
          <wp:inline distT="0" distB="0" distL="0" distR="0">
            <wp:extent cx="5429250" cy="2124075"/>
            <wp:effectExtent l="19050" t="0" r="19050" b="0"/>
            <wp:docPr id="2"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9A53D2" w:rsidRPr="00B42100" w:rsidRDefault="00E35AE9" w:rsidP="00E35AE9">
      <w:pPr>
        <w:rPr>
          <w:rFonts w:ascii="Times New Roman" w:hAnsi="Times New Roman" w:cs="Times New Roman"/>
          <w:lang w:val="en-US"/>
        </w:rPr>
      </w:pPr>
      <w:r>
        <w:rPr>
          <w:lang w:val="en-US"/>
        </w:rPr>
        <w:br w:type="page"/>
      </w:r>
    </w:p>
    <w:p w:rsidR="00EA4480" w:rsidRPr="009A53D2" w:rsidRDefault="00EA4480" w:rsidP="008202E0">
      <w:pPr>
        <w:spacing w:line="600" w:lineRule="auto"/>
        <w:rPr>
          <w:rFonts w:cstheme="minorHAnsi"/>
          <w:lang w:val="en-US"/>
        </w:rPr>
      </w:pPr>
    </w:p>
    <w:sectPr w:rsidR="00EA4480" w:rsidRPr="009A53D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0B23E9"/>
    <w:multiLevelType w:val="hybridMultilevel"/>
    <w:tmpl w:val="6A0A62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Mboss">
    <w15:presenceInfo w15:providerId="None" w15:userId="HAMbos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3D2"/>
    <w:rsid w:val="00024319"/>
    <w:rsid w:val="00047135"/>
    <w:rsid w:val="00070E6B"/>
    <w:rsid w:val="002C5E0D"/>
    <w:rsid w:val="00392CC9"/>
    <w:rsid w:val="00407D45"/>
    <w:rsid w:val="0072723C"/>
    <w:rsid w:val="008202E0"/>
    <w:rsid w:val="009133A7"/>
    <w:rsid w:val="009A53D2"/>
    <w:rsid w:val="00B3370A"/>
    <w:rsid w:val="00B42100"/>
    <w:rsid w:val="00B70AC9"/>
    <w:rsid w:val="00B71307"/>
    <w:rsid w:val="00C33EC9"/>
    <w:rsid w:val="00E35AE9"/>
    <w:rsid w:val="00E65EB6"/>
    <w:rsid w:val="00EA44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13BADD-5C56-4386-A588-E529CFEFC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9A53D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unhideWhenUsed/>
    <w:qFormat/>
    <w:rsid w:val="009A53D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Char"/>
    <w:uiPriority w:val="9"/>
    <w:unhideWhenUsed/>
    <w:qFormat/>
    <w:rsid w:val="009A53D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Char"/>
    <w:uiPriority w:val="9"/>
    <w:unhideWhenUsed/>
    <w:qFormat/>
    <w:rsid w:val="009A53D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A53D2"/>
    <w:rPr>
      <w:rFonts w:asciiTheme="majorHAnsi" w:eastAsiaTheme="majorEastAsia" w:hAnsiTheme="majorHAnsi" w:cstheme="majorBidi"/>
      <w:color w:val="2E74B5" w:themeColor="accent1" w:themeShade="BF"/>
      <w:sz w:val="32"/>
      <w:szCs w:val="32"/>
    </w:rPr>
  </w:style>
  <w:style w:type="character" w:customStyle="1" w:styleId="2Char">
    <w:name w:val="Επικεφαλίδα 2 Char"/>
    <w:basedOn w:val="a0"/>
    <w:link w:val="2"/>
    <w:uiPriority w:val="9"/>
    <w:rsid w:val="009A53D2"/>
    <w:rPr>
      <w:rFonts w:asciiTheme="majorHAnsi" w:eastAsiaTheme="majorEastAsia" w:hAnsiTheme="majorHAnsi" w:cstheme="majorBidi"/>
      <w:color w:val="2E74B5" w:themeColor="accent1" w:themeShade="BF"/>
      <w:sz w:val="26"/>
      <w:szCs w:val="26"/>
    </w:rPr>
  </w:style>
  <w:style w:type="character" w:customStyle="1" w:styleId="3Char">
    <w:name w:val="Επικεφαλίδα 3 Char"/>
    <w:basedOn w:val="a0"/>
    <w:link w:val="3"/>
    <w:uiPriority w:val="9"/>
    <w:rsid w:val="009A53D2"/>
    <w:rPr>
      <w:rFonts w:asciiTheme="majorHAnsi" w:eastAsiaTheme="majorEastAsia" w:hAnsiTheme="majorHAnsi" w:cstheme="majorBidi"/>
      <w:color w:val="1F4D78" w:themeColor="accent1" w:themeShade="7F"/>
      <w:sz w:val="24"/>
      <w:szCs w:val="24"/>
    </w:rPr>
  </w:style>
  <w:style w:type="character" w:customStyle="1" w:styleId="4Char">
    <w:name w:val="Επικεφαλίδα 4 Char"/>
    <w:basedOn w:val="a0"/>
    <w:link w:val="4"/>
    <w:uiPriority w:val="9"/>
    <w:rsid w:val="009A53D2"/>
    <w:rPr>
      <w:rFonts w:asciiTheme="majorHAnsi" w:eastAsiaTheme="majorEastAsia" w:hAnsiTheme="majorHAnsi" w:cstheme="majorBidi"/>
      <w:i/>
      <w:iCs/>
      <w:color w:val="2E74B5" w:themeColor="accent1" w:themeShade="BF"/>
    </w:rPr>
  </w:style>
  <w:style w:type="table" w:styleId="a3">
    <w:name w:val="Table Grid"/>
    <w:basedOn w:val="a1"/>
    <w:uiPriority w:val="39"/>
    <w:rsid w:val="00820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Plain Table 1"/>
    <w:basedOn w:val="a1"/>
    <w:uiPriority w:val="41"/>
    <w:rsid w:val="00392CC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4">
    <w:name w:val="TOC Heading"/>
    <w:basedOn w:val="1"/>
    <w:next w:val="a"/>
    <w:uiPriority w:val="39"/>
    <w:unhideWhenUsed/>
    <w:qFormat/>
    <w:rsid w:val="00E35AE9"/>
    <w:pPr>
      <w:outlineLvl w:val="9"/>
    </w:pPr>
    <w:rPr>
      <w:lang w:eastAsia="el-GR"/>
    </w:rPr>
  </w:style>
  <w:style w:type="paragraph" w:styleId="11">
    <w:name w:val="toc 1"/>
    <w:basedOn w:val="a"/>
    <w:next w:val="a"/>
    <w:autoRedefine/>
    <w:uiPriority w:val="39"/>
    <w:unhideWhenUsed/>
    <w:rsid w:val="00E35AE9"/>
    <w:pPr>
      <w:spacing w:after="100"/>
    </w:pPr>
  </w:style>
  <w:style w:type="paragraph" w:styleId="20">
    <w:name w:val="toc 2"/>
    <w:basedOn w:val="a"/>
    <w:next w:val="a"/>
    <w:autoRedefine/>
    <w:uiPriority w:val="39"/>
    <w:unhideWhenUsed/>
    <w:rsid w:val="00E35AE9"/>
    <w:pPr>
      <w:spacing w:after="100"/>
      <w:ind w:left="220"/>
    </w:pPr>
  </w:style>
  <w:style w:type="paragraph" w:styleId="30">
    <w:name w:val="toc 3"/>
    <w:basedOn w:val="a"/>
    <w:next w:val="a"/>
    <w:autoRedefine/>
    <w:uiPriority w:val="39"/>
    <w:unhideWhenUsed/>
    <w:rsid w:val="00E35AE9"/>
    <w:pPr>
      <w:spacing w:after="100"/>
      <w:ind w:left="440"/>
    </w:pPr>
  </w:style>
  <w:style w:type="character" w:styleId="-">
    <w:name w:val="Hyperlink"/>
    <w:basedOn w:val="a0"/>
    <w:uiPriority w:val="99"/>
    <w:unhideWhenUsed/>
    <w:rsid w:val="00E35A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15774">
      <w:bodyDiv w:val="1"/>
      <w:marLeft w:val="0"/>
      <w:marRight w:val="0"/>
      <w:marTop w:val="0"/>
      <w:marBottom w:val="0"/>
      <w:divBdr>
        <w:top w:val="none" w:sz="0" w:space="0" w:color="auto"/>
        <w:left w:val="none" w:sz="0" w:space="0" w:color="auto"/>
        <w:bottom w:val="none" w:sz="0" w:space="0" w:color="auto"/>
        <w:right w:val="none" w:sz="0" w:space="0" w:color="auto"/>
      </w:divBdr>
    </w:div>
    <w:div w:id="417099601">
      <w:bodyDiv w:val="1"/>
      <w:marLeft w:val="0"/>
      <w:marRight w:val="0"/>
      <w:marTop w:val="0"/>
      <w:marBottom w:val="0"/>
      <w:divBdr>
        <w:top w:val="none" w:sz="0" w:space="0" w:color="auto"/>
        <w:left w:val="none" w:sz="0" w:space="0" w:color="auto"/>
        <w:bottom w:val="none" w:sz="0" w:space="0" w:color="auto"/>
        <w:right w:val="none" w:sz="0" w:space="0" w:color="auto"/>
      </w:divBdr>
    </w:div>
    <w:div w:id="829977331">
      <w:bodyDiv w:val="1"/>
      <w:marLeft w:val="0"/>
      <w:marRight w:val="0"/>
      <w:marTop w:val="0"/>
      <w:marBottom w:val="0"/>
      <w:divBdr>
        <w:top w:val="none" w:sz="0" w:space="0" w:color="auto"/>
        <w:left w:val="none" w:sz="0" w:space="0" w:color="auto"/>
        <w:bottom w:val="none" w:sz="0" w:space="0" w:color="auto"/>
        <w:right w:val="none" w:sz="0" w:space="0" w:color="auto"/>
      </w:divBdr>
    </w:div>
    <w:div w:id="1287273987">
      <w:bodyDiv w:val="1"/>
      <w:marLeft w:val="0"/>
      <w:marRight w:val="0"/>
      <w:marTop w:val="0"/>
      <w:marBottom w:val="0"/>
      <w:divBdr>
        <w:top w:val="none" w:sz="0" w:space="0" w:color="auto"/>
        <w:left w:val="none" w:sz="0" w:space="0" w:color="auto"/>
        <w:bottom w:val="none" w:sz="0" w:space="0" w:color="auto"/>
        <w:right w:val="none" w:sz="0" w:space="0" w:color="auto"/>
      </w:divBdr>
    </w:div>
    <w:div w:id="205561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microsoft.com/office/2007/relationships/diagramDrawing" Target="diagrams/drawing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 Id="rId14"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E6C1BC5-C77C-4CBF-91C4-9CA1D3F8AC0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l-GR"/>
        </a:p>
      </dgm:t>
    </dgm:pt>
    <dgm:pt modelId="{549626F3-B75C-4487-8452-67B8FF9152B6}">
      <dgm:prSet phldrT="[Κείμενο]"/>
      <dgm:spPr/>
      <dgm:t>
        <a:bodyPr/>
        <a:lstStyle/>
        <a:p>
          <a:r>
            <a:rPr lang="el-GR"/>
            <a:t>Ναγιάντα</a:t>
          </a:r>
        </a:p>
      </dgm:t>
    </dgm:pt>
    <dgm:pt modelId="{6DE793E0-75D3-410D-8E9D-36753AA223AE}" type="parTrans" cxnId="{A88F512B-F1D0-4EED-A700-E5DE551089D3}">
      <dgm:prSet/>
      <dgm:spPr/>
      <dgm:t>
        <a:bodyPr/>
        <a:lstStyle/>
        <a:p>
          <a:endParaRPr lang="el-GR"/>
        </a:p>
      </dgm:t>
    </dgm:pt>
    <dgm:pt modelId="{529871F8-1259-446B-A9A8-ACE2F3D13365}" type="sibTrans" cxnId="{A88F512B-F1D0-4EED-A700-E5DE551089D3}">
      <dgm:prSet/>
      <dgm:spPr/>
      <dgm:t>
        <a:bodyPr/>
        <a:lstStyle/>
        <a:p>
          <a:endParaRPr lang="el-GR"/>
        </a:p>
      </dgm:t>
    </dgm:pt>
    <dgm:pt modelId="{242298C2-6BB2-47A3-B30F-F1C8EB5E41DD}" type="asst">
      <dgm:prSet phldrT="[Κείμενο]"/>
      <dgm:spPr/>
      <dgm:t>
        <a:bodyPr/>
        <a:lstStyle/>
        <a:p>
          <a:r>
            <a:rPr lang="el-GR"/>
            <a:t>Αρτούρ</a:t>
          </a:r>
        </a:p>
      </dgm:t>
    </dgm:pt>
    <dgm:pt modelId="{0989A767-1FB5-4A76-9873-352EC04B1A12}" type="parTrans" cxnId="{5E79813A-CD8B-4B78-AA2C-4D5CB9D5D31C}">
      <dgm:prSet/>
      <dgm:spPr/>
      <dgm:t>
        <a:bodyPr/>
        <a:lstStyle/>
        <a:p>
          <a:endParaRPr lang="el-GR"/>
        </a:p>
      </dgm:t>
    </dgm:pt>
    <dgm:pt modelId="{7581C86A-D2DE-418D-8C6A-3859449E7D94}" type="sibTrans" cxnId="{5E79813A-CD8B-4B78-AA2C-4D5CB9D5D31C}">
      <dgm:prSet/>
      <dgm:spPr/>
      <dgm:t>
        <a:bodyPr/>
        <a:lstStyle/>
        <a:p>
          <a:endParaRPr lang="el-GR"/>
        </a:p>
      </dgm:t>
    </dgm:pt>
    <dgm:pt modelId="{3F3330F2-C383-4C97-A744-5679E449683F}">
      <dgm:prSet phldrT="[Κείμενο]"/>
      <dgm:spPr/>
      <dgm:t>
        <a:bodyPr/>
        <a:lstStyle/>
        <a:p>
          <a:r>
            <a:rPr lang="el-GR"/>
            <a:t>Φουάτ</a:t>
          </a:r>
        </a:p>
      </dgm:t>
    </dgm:pt>
    <dgm:pt modelId="{49FA95E8-17D6-4989-A1BD-2BADD894DE8F}" type="parTrans" cxnId="{834F3E01-E443-4D5A-BF55-8D6C446142D4}">
      <dgm:prSet/>
      <dgm:spPr/>
      <dgm:t>
        <a:bodyPr/>
        <a:lstStyle/>
        <a:p>
          <a:endParaRPr lang="el-GR"/>
        </a:p>
      </dgm:t>
    </dgm:pt>
    <dgm:pt modelId="{ED9B2980-C610-4D85-B3C7-5B170680DEC8}" type="sibTrans" cxnId="{834F3E01-E443-4D5A-BF55-8D6C446142D4}">
      <dgm:prSet/>
      <dgm:spPr/>
      <dgm:t>
        <a:bodyPr/>
        <a:lstStyle/>
        <a:p>
          <a:endParaRPr lang="el-GR"/>
        </a:p>
      </dgm:t>
    </dgm:pt>
    <dgm:pt modelId="{0B3CA70A-FDA9-4CAF-A46A-0AF5337ED1D4}">
      <dgm:prSet phldrT="[Κείμενο]"/>
      <dgm:spPr/>
      <dgm:t>
        <a:bodyPr/>
        <a:lstStyle/>
        <a:p>
          <a:r>
            <a:rPr lang="el-GR"/>
            <a:t>Μόντη</a:t>
          </a:r>
        </a:p>
      </dgm:t>
    </dgm:pt>
    <dgm:pt modelId="{8F052B46-1B9B-4C33-ADAB-C653BC539857}" type="parTrans" cxnId="{C737DEAD-7B76-493E-B833-915CBD6C886F}">
      <dgm:prSet/>
      <dgm:spPr/>
      <dgm:t>
        <a:bodyPr/>
        <a:lstStyle/>
        <a:p>
          <a:endParaRPr lang="el-GR"/>
        </a:p>
      </dgm:t>
    </dgm:pt>
    <dgm:pt modelId="{0E2F1774-B327-42B6-8C95-58275132FDE3}" type="sibTrans" cxnId="{C737DEAD-7B76-493E-B833-915CBD6C886F}">
      <dgm:prSet/>
      <dgm:spPr/>
      <dgm:t>
        <a:bodyPr/>
        <a:lstStyle/>
        <a:p>
          <a:endParaRPr lang="el-GR"/>
        </a:p>
      </dgm:t>
    </dgm:pt>
    <dgm:pt modelId="{67F812D0-8E72-4B6A-873B-A20C8266B21B}">
      <dgm:prSet phldrT="[Κείμενο]"/>
      <dgm:spPr/>
      <dgm:t>
        <a:bodyPr/>
        <a:lstStyle/>
        <a:p>
          <a:r>
            <a:rPr lang="el-GR"/>
            <a:t>Αμίλ</a:t>
          </a:r>
        </a:p>
      </dgm:t>
    </dgm:pt>
    <dgm:pt modelId="{8E1A9689-2163-4906-8BE8-66B3A91B0F97}" type="parTrans" cxnId="{8F97F3CF-FE00-4A5E-8578-48FFC15F420B}">
      <dgm:prSet/>
      <dgm:spPr/>
      <dgm:t>
        <a:bodyPr/>
        <a:lstStyle/>
        <a:p>
          <a:endParaRPr lang="el-GR"/>
        </a:p>
      </dgm:t>
    </dgm:pt>
    <dgm:pt modelId="{C4B7CBEC-E7E7-44C3-9768-DDD77217A592}" type="sibTrans" cxnId="{8F97F3CF-FE00-4A5E-8578-48FFC15F420B}">
      <dgm:prSet/>
      <dgm:spPr/>
      <dgm:t>
        <a:bodyPr/>
        <a:lstStyle/>
        <a:p>
          <a:endParaRPr lang="el-GR"/>
        </a:p>
      </dgm:t>
    </dgm:pt>
    <dgm:pt modelId="{E5332936-8182-4E1C-9C42-EA0CD0A21E1E}">
      <dgm:prSet phldrT="[Κείμενο]"/>
      <dgm:spPr/>
      <dgm:t>
        <a:bodyPr/>
        <a:lstStyle/>
        <a:p>
          <a:r>
            <a:rPr lang="el-GR"/>
            <a:t>Ζάνε</a:t>
          </a:r>
        </a:p>
      </dgm:t>
    </dgm:pt>
    <dgm:pt modelId="{6D741005-C419-42BB-8341-CBA5D1E284EA}" type="parTrans" cxnId="{80462BD8-01A4-4FE1-861D-96DFCB962F5F}">
      <dgm:prSet/>
      <dgm:spPr/>
      <dgm:t>
        <a:bodyPr/>
        <a:lstStyle/>
        <a:p>
          <a:endParaRPr lang="el-GR"/>
        </a:p>
      </dgm:t>
    </dgm:pt>
    <dgm:pt modelId="{5E9498B7-1C88-4CBB-B31A-5E04A1A8CED5}" type="sibTrans" cxnId="{80462BD8-01A4-4FE1-861D-96DFCB962F5F}">
      <dgm:prSet/>
      <dgm:spPr/>
      <dgm:t>
        <a:bodyPr/>
        <a:lstStyle/>
        <a:p>
          <a:endParaRPr lang="el-GR"/>
        </a:p>
      </dgm:t>
    </dgm:pt>
    <dgm:pt modelId="{B1550839-B001-4670-A043-8568AA543838}">
      <dgm:prSet phldrT="[Κείμενο]"/>
      <dgm:spPr/>
      <dgm:t>
        <a:bodyPr/>
        <a:lstStyle/>
        <a:p>
          <a:r>
            <a:rPr lang="el-GR"/>
            <a:t>Μπεγκλίε</a:t>
          </a:r>
        </a:p>
      </dgm:t>
    </dgm:pt>
    <dgm:pt modelId="{512E8F30-5B45-484E-9525-5CC9409A2F5B}" type="parTrans" cxnId="{BA2664D5-527F-4C65-8E6E-5E096F47DF57}">
      <dgm:prSet/>
      <dgm:spPr/>
      <dgm:t>
        <a:bodyPr/>
        <a:lstStyle/>
        <a:p>
          <a:endParaRPr lang="el-GR"/>
        </a:p>
      </dgm:t>
    </dgm:pt>
    <dgm:pt modelId="{675D75A2-5C14-4B72-AE63-5A9E6A726046}" type="sibTrans" cxnId="{BA2664D5-527F-4C65-8E6E-5E096F47DF57}">
      <dgm:prSet/>
      <dgm:spPr/>
      <dgm:t>
        <a:bodyPr/>
        <a:lstStyle/>
        <a:p>
          <a:endParaRPr lang="el-GR"/>
        </a:p>
      </dgm:t>
    </dgm:pt>
    <dgm:pt modelId="{7CE9E753-DDF1-4294-9D7C-F2505825705B}" type="asst">
      <dgm:prSet phldrT="[Κείμενο]"/>
      <dgm:spPr/>
      <dgm:t>
        <a:bodyPr/>
        <a:lstStyle/>
        <a:p>
          <a:r>
            <a:rPr lang="el-GR"/>
            <a:t>Μιόζα</a:t>
          </a:r>
        </a:p>
      </dgm:t>
    </dgm:pt>
    <dgm:pt modelId="{27101040-8691-4EAD-939D-58421C01E726}" type="parTrans" cxnId="{3B17D065-E960-44FF-93C2-30F2DEF48D75}">
      <dgm:prSet/>
      <dgm:spPr/>
      <dgm:t>
        <a:bodyPr/>
        <a:lstStyle/>
        <a:p>
          <a:endParaRPr lang="el-GR"/>
        </a:p>
      </dgm:t>
    </dgm:pt>
    <dgm:pt modelId="{8DC7A85D-6F60-4D73-A84F-41F98B59C66F}" type="sibTrans" cxnId="{3B17D065-E960-44FF-93C2-30F2DEF48D75}">
      <dgm:prSet/>
      <dgm:spPr/>
      <dgm:t>
        <a:bodyPr/>
        <a:lstStyle/>
        <a:p>
          <a:endParaRPr lang="el-GR"/>
        </a:p>
      </dgm:t>
    </dgm:pt>
    <dgm:pt modelId="{3C86E6FC-70F3-4B6F-B971-7BF2F0D88A69}" type="pres">
      <dgm:prSet presAssocID="{AE6C1BC5-C77C-4CBF-91C4-9CA1D3F8AC04}" presName="hierChild1" presStyleCnt="0">
        <dgm:presLayoutVars>
          <dgm:orgChart val="1"/>
          <dgm:chPref val="1"/>
          <dgm:dir/>
          <dgm:animOne val="branch"/>
          <dgm:animLvl val="lvl"/>
          <dgm:resizeHandles/>
        </dgm:presLayoutVars>
      </dgm:prSet>
      <dgm:spPr/>
    </dgm:pt>
    <dgm:pt modelId="{0D98EAF4-3293-4708-B7A1-9954C050A05B}" type="pres">
      <dgm:prSet presAssocID="{549626F3-B75C-4487-8452-67B8FF9152B6}" presName="hierRoot1" presStyleCnt="0">
        <dgm:presLayoutVars>
          <dgm:hierBranch val="init"/>
        </dgm:presLayoutVars>
      </dgm:prSet>
      <dgm:spPr/>
    </dgm:pt>
    <dgm:pt modelId="{F80E17F6-5F1D-4589-BCA9-79F930102D27}" type="pres">
      <dgm:prSet presAssocID="{549626F3-B75C-4487-8452-67B8FF9152B6}" presName="rootComposite1" presStyleCnt="0"/>
      <dgm:spPr/>
    </dgm:pt>
    <dgm:pt modelId="{46D7E5AD-6B10-4492-B655-ADA46A47E22E}" type="pres">
      <dgm:prSet presAssocID="{549626F3-B75C-4487-8452-67B8FF9152B6}" presName="rootText1" presStyleLbl="node0" presStyleIdx="0" presStyleCnt="1">
        <dgm:presLayoutVars>
          <dgm:chPref val="3"/>
        </dgm:presLayoutVars>
      </dgm:prSet>
      <dgm:spPr/>
      <dgm:t>
        <a:bodyPr/>
        <a:lstStyle/>
        <a:p>
          <a:endParaRPr lang="el-GR"/>
        </a:p>
      </dgm:t>
    </dgm:pt>
    <dgm:pt modelId="{AB1F4B9B-49BD-498F-9781-22794E5B3DA3}" type="pres">
      <dgm:prSet presAssocID="{549626F3-B75C-4487-8452-67B8FF9152B6}" presName="rootConnector1" presStyleLbl="node1" presStyleIdx="0" presStyleCnt="0"/>
      <dgm:spPr/>
    </dgm:pt>
    <dgm:pt modelId="{B8E808C2-01A2-4F63-8167-7F9AAC3D38EF}" type="pres">
      <dgm:prSet presAssocID="{549626F3-B75C-4487-8452-67B8FF9152B6}" presName="hierChild2" presStyleCnt="0"/>
      <dgm:spPr/>
    </dgm:pt>
    <dgm:pt modelId="{ADA6DC7D-2413-47B0-A035-5CA0070F938A}" type="pres">
      <dgm:prSet presAssocID="{49FA95E8-17D6-4989-A1BD-2BADD894DE8F}" presName="Name37" presStyleLbl="parChTrans1D2" presStyleIdx="0" presStyleCnt="7"/>
      <dgm:spPr/>
    </dgm:pt>
    <dgm:pt modelId="{99FE4BCF-867E-4C47-BF23-1B78B165499F}" type="pres">
      <dgm:prSet presAssocID="{3F3330F2-C383-4C97-A744-5679E449683F}" presName="hierRoot2" presStyleCnt="0">
        <dgm:presLayoutVars>
          <dgm:hierBranch val="init"/>
        </dgm:presLayoutVars>
      </dgm:prSet>
      <dgm:spPr/>
    </dgm:pt>
    <dgm:pt modelId="{A188F347-103F-4E1E-ADF5-A4FD1A08CBA9}" type="pres">
      <dgm:prSet presAssocID="{3F3330F2-C383-4C97-A744-5679E449683F}" presName="rootComposite" presStyleCnt="0"/>
      <dgm:spPr/>
    </dgm:pt>
    <dgm:pt modelId="{677E9F90-C092-4915-BE69-8B64EEA5104B}" type="pres">
      <dgm:prSet presAssocID="{3F3330F2-C383-4C97-A744-5679E449683F}" presName="rootText" presStyleLbl="node2" presStyleIdx="0" presStyleCnt="5">
        <dgm:presLayoutVars>
          <dgm:chPref val="3"/>
        </dgm:presLayoutVars>
      </dgm:prSet>
      <dgm:spPr/>
      <dgm:t>
        <a:bodyPr/>
        <a:lstStyle/>
        <a:p>
          <a:endParaRPr lang="el-GR"/>
        </a:p>
      </dgm:t>
    </dgm:pt>
    <dgm:pt modelId="{7D8BC321-FEA3-41B0-9D49-649D283F60C8}" type="pres">
      <dgm:prSet presAssocID="{3F3330F2-C383-4C97-A744-5679E449683F}" presName="rootConnector" presStyleLbl="node2" presStyleIdx="0" presStyleCnt="5"/>
      <dgm:spPr/>
    </dgm:pt>
    <dgm:pt modelId="{F0C0238B-64FD-4BBA-AD6F-5E8DB0E3B96B}" type="pres">
      <dgm:prSet presAssocID="{3F3330F2-C383-4C97-A744-5679E449683F}" presName="hierChild4" presStyleCnt="0"/>
      <dgm:spPr/>
    </dgm:pt>
    <dgm:pt modelId="{AC480E80-8AEB-48C2-8FD0-BC47A65B3A6D}" type="pres">
      <dgm:prSet presAssocID="{3F3330F2-C383-4C97-A744-5679E449683F}" presName="hierChild5" presStyleCnt="0"/>
      <dgm:spPr/>
    </dgm:pt>
    <dgm:pt modelId="{F757DDF9-F15A-410E-A0CB-D760A8C34352}" type="pres">
      <dgm:prSet presAssocID="{512E8F30-5B45-484E-9525-5CC9409A2F5B}" presName="Name37" presStyleLbl="parChTrans1D2" presStyleIdx="1" presStyleCnt="7"/>
      <dgm:spPr/>
    </dgm:pt>
    <dgm:pt modelId="{A1AB5467-9915-4999-ACBF-2408A02438B9}" type="pres">
      <dgm:prSet presAssocID="{B1550839-B001-4670-A043-8568AA543838}" presName="hierRoot2" presStyleCnt="0">
        <dgm:presLayoutVars>
          <dgm:hierBranch val="init"/>
        </dgm:presLayoutVars>
      </dgm:prSet>
      <dgm:spPr/>
    </dgm:pt>
    <dgm:pt modelId="{C7A81835-8776-44B8-931C-AF45A043699B}" type="pres">
      <dgm:prSet presAssocID="{B1550839-B001-4670-A043-8568AA543838}" presName="rootComposite" presStyleCnt="0"/>
      <dgm:spPr/>
    </dgm:pt>
    <dgm:pt modelId="{109125F7-80F2-4FB2-877E-B588B8E56C2A}" type="pres">
      <dgm:prSet presAssocID="{B1550839-B001-4670-A043-8568AA543838}" presName="rootText" presStyleLbl="node2" presStyleIdx="1" presStyleCnt="5">
        <dgm:presLayoutVars>
          <dgm:chPref val="3"/>
        </dgm:presLayoutVars>
      </dgm:prSet>
      <dgm:spPr/>
    </dgm:pt>
    <dgm:pt modelId="{D2E0B6D6-DBB5-4124-A57E-D5DBCEB08CF5}" type="pres">
      <dgm:prSet presAssocID="{B1550839-B001-4670-A043-8568AA543838}" presName="rootConnector" presStyleLbl="node2" presStyleIdx="1" presStyleCnt="5"/>
      <dgm:spPr/>
    </dgm:pt>
    <dgm:pt modelId="{2ACC61E8-A70D-4DE2-88A1-4F6FB0D3E1F6}" type="pres">
      <dgm:prSet presAssocID="{B1550839-B001-4670-A043-8568AA543838}" presName="hierChild4" presStyleCnt="0"/>
      <dgm:spPr/>
    </dgm:pt>
    <dgm:pt modelId="{A7EFAA73-6E46-44EC-93AE-12CF0A8D258B}" type="pres">
      <dgm:prSet presAssocID="{B1550839-B001-4670-A043-8568AA543838}" presName="hierChild5" presStyleCnt="0"/>
      <dgm:spPr/>
    </dgm:pt>
    <dgm:pt modelId="{6F015ABA-CBBB-46F4-8C35-AEF01A4B9747}" type="pres">
      <dgm:prSet presAssocID="{8F052B46-1B9B-4C33-ADAB-C653BC539857}" presName="Name37" presStyleLbl="parChTrans1D2" presStyleIdx="2" presStyleCnt="7"/>
      <dgm:spPr/>
    </dgm:pt>
    <dgm:pt modelId="{D1DA6B51-FBC2-48A5-AB17-E821BB0E1EB6}" type="pres">
      <dgm:prSet presAssocID="{0B3CA70A-FDA9-4CAF-A46A-0AF5337ED1D4}" presName="hierRoot2" presStyleCnt="0">
        <dgm:presLayoutVars>
          <dgm:hierBranch val="init"/>
        </dgm:presLayoutVars>
      </dgm:prSet>
      <dgm:spPr/>
    </dgm:pt>
    <dgm:pt modelId="{6379D66C-0011-410F-BC15-6FA6936A2165}" type="pres">
      <dgm:prSet presAssocID="{0B3CA70A-FDA9-4CAF-A46A-0AF5337ED1D4}" presName="rootComposite" presStyleCnt="0"/>
      <dgm:spPr/>
    </dgm:pt>
    <dgm:pt modelId="{91352359-B0DD-4111-AA43-D82960E14D5C}" type="pres">
      <dgm:prSet presAssocID="{0B3CA70A-FDA9-4CAF-A46A-0AF5337ED1D4}" presName="rootText" presStyleLbl="node2" presStyleIdx="2" presStyleCnt="5" custLinFactX="80373" custLinFactY="-45122" custLinFactNeighborX="100000" custLinFactNeighborY="-100000">
        <dgm:presLayoutVars>
          <dgm:chPref val="3"/>
        </dgm:presLayoutVars>
      </dgm:prSet>
      <dgm:spPr/>
      <dgm:t>
        <a:bodyPr/>
        <a:lstStyle/>
        <a:p>
          <a:endParaRPr lang="el-GR"/>
        </a:p>
      </dgm:t>
    </dgm:pt>
    <dgm:pt modelId="{2FBCDD46-8D91-4459-9A27-B827C0A2057E}" type="pres">
      <dgm:prSet presAssocID="{0B3CA70A-FDA9-4CAF-A46A-0AF5337ED1D4}" presName="rootConnector" presStyleLbl="node2" presStyleIdx="2" presStyleCnt="5"/>
      <dgm:spPr/>
    </dgm:pt>
    <dgm:pt modelId="{5071DB00-3029-4DB4-98BD-6E7B2B541C52}" type="pres">
      <dgm:prSet presAssocID="{0B3CA70A-FDA9-4CAF-A46A-0AF5337ED1D4}" presName="hierChild4" presStyleCnt="0"/>
      <dgm:spPr/>
    </dgm:pt>
    <dgm:pt modelId="{4334495D-0CA3-46DA-B1C0-18FDE0A7C3E3}" type="pres">
      <dgm:prSet presAssocID="{0B3CA70A-FDA9-4CAF-A46A-0AF5337ED1D4}" presName="hierChild5" presStyleCnt="0"/>
      <dgm:spPr/>
    </dgm:pt>
    <dgm:pt modelId="{4E8E5F1F-0002-43E3-94FB-0CF6BB794CC0}" type="pres">
      <dgm:prSet presAssocID="{8E1A9689-2163-4906-8BE8-66B3A91B0F97}" presName="Name37" presStyleLbl="parChTrans1D2" presStyleIdx="3" presStyleCnt="7"/>
      <dgm:spPr/>
    </dgm:pt>
    <dgm:pt modelId="{E201EA78-A64B-40B3-A873-3B62B4A3D2FB}" type="pres">
      <dgm:prSet presAssocID="{67F812D0-8E72-4B6A-873B-A20C8266B21B}" presName="hierRoot2" presStyleCnt="0">
        <dgm:presLayoutVars>
          <dgm:hierBranch val="init"/>
        </dgm:presLayoutVars>
      </dgm:prSet>
      <dgm:spPr/>
    </dgm:pt>
    <dgm:pt modelId="{2BC1ABFA-2BC2-4771-B6E5-9C83F6868309}" type="pres">
      <dgm:prSet presAssocID="{67F812D0-8E72-4B6A-873B-A20C8266B21B}" presName="rootComposite" presStyleCnt="0"/>
      <dgm:spPr/>
    </dgm:pt>
    <dgm:pt modelId="{2781D8C2-8B28-4B2F-95CE-46E4F587047A}" type="pres">
      <dgm:prSet presAssocID="{67F812D0-8E72-4B6A-873B-A20C8266B21B}" presName="rootText" presStyleLbl="node2" presStyleIdx="3" presStyleCnt="5">
        <dgm:presLayoutVars>
          <dgm:chPref val="3"/>
        </dgm:presLayoutVars>
      </dgm:prSet>
      <dgm:spPr/>
    </dgm:pt>
    <dgm:pt modelId="{5D47D185-A6BB-4FDB-8299-4FD025ABC9B4}" type="pres">
      <dgm:prSet presAssocID="{67F812D0-8E72-4B6A-873B-A20C8266B21B}" presName="rootConnector" presStyleLbl="node2" presStyleIdx="3" presStyleCnt="5"/>
      <dgm:spPr/>
    </dgm:pt>
    <dgm:pt modelId="{488B257E-5896-4A72-89BF-7DFC01548B12}" type="pres">
      <dgm:prSet presAssocID="{67F812D0-8E72-4B6A-873B-A20C8266B21B}" presName="hierChild4" presStyleCnt="0"/>
      <dgm:spPr/>
    </dgm:pt>
    <dgm:pt modelId="{45FF4BF4-13AF-4524-ABC3-D59317B74088}" type="pres">
      <dgm:prSet presAssocID="{67F812D0-8E72-4B6A-873B-A20C8266B21B}" presName="hierChild5" presStyleCnt="0"/>
      <dgm:spPr/>
    </dgm:pt>
    <dgm:pt modelId="{DC841426-1534-4704-BA3A-A17E052C909D}" type="pres">
      <dgm:prSet presAssocID="{6D741005-C419-42BB-8341-CBA5D1E284EA}" presName="Name37" presStyleLbl="parChTrans1D2" presStyleIdx="4" presStyleCnt="7"/>
      <dgm:spPr/>
    </dgm:pt>
    <dgm:pt modelId="{D37B965A-88F9-4BC7-A561-4CD6C4FAA093}" type="pres">
      <dgm:prSet presAssocID="{E5332936-8182-4E1C-9C42-EA0CD0A21E1E}" presName="hierRoot2" presStyleCnt="0">
        <dgm:presLayoutVars>
          <dgm:hierBranch val="init"/>
        </dgm:presLayoutVars>
      </dgm:prSet>
      <dgm:spPr/>
    </dgm:pt>
    <dgm:pt modelId="{B39AC358-DB11-44A9-8CBA-A197D4CEFDAE}" type="pres">
      <dgm:prSet presAssocID="{E5332936-8182-4E1C-9C42-EA0CD0A21E1E}" presName="rootComposite" presStyleCnt="0"/>
      <dgm:spPr/>
    </dgm:pt>
    <dgm:pt modelId="{0F427253-796E-41C1-A99F-5B88BD55C458}" type="pres">
      <dgm:prSet presAssocID="{E5332936-8182-4E1C-9C42-EA0CD0A21E1E}" presName="rootText" presStyleLbl="node2" presStyleIdx="4" presStyleCnt="5">
        <dgm:presLayoutVars>
          <dgm:chPref val="3"/>
        </dgm:presLayoutVars>
      </dgm:prSet>
      <dgm:spPr/>
      <dgm:t>
        <a:bodyPr/>
        <a:lstStyle/>
        <a:p>
          <a:endParaRPr lang="el-GR"/>
        </a:p>
      </dgm:t>
    </dgm:pt>
    <dgm:pt modelId="{C6C8B1F7-02A2-4002-848D-A2A49D68C024}" type="pres">
      <dgm:prSet presAssocID="{E5332936-8182-4E1C-9C42-EA0CD0A21E1E}" presName="rootConnector" presStyleLbl="node2" presStyleIdx="4" presStyleCnt="5"/>
      <dgm:spPr/>
    </dgm:pt>
    <dgm:pt modelId="{89F8C0B0-3304-4046-A80B-1B6FE782205F}" type="pres">
      <dgm:prSet presAssocID="{E5332936-8182-4E1C-9C42-EA0CD0A21E1E}" presName="hierChild4" presStyleCnt="0"/>
      <dgm:spPr/>
    </dgm:pt>
    <dgm:pt modelId="{F5C9E139-C58F-48BE-B84B-8DC0E95FAFFF}" type="pres">
      <dgm:prSet presAssocID="{E5332936-8182-4E1C-9C42-EA0CD0A21E1E}" presName="hierChild5" presStyleCnt="0"/>
      <dgm:spPr/>
    </dgm:pt>
    <dgm:pt modelId="{A4223856-F84B-46BC-A935-B64CAA19D8A8}" type="pres">
      <dgm:prSet presAssocID="{549626F3-B75C-4487-8452-67B8FF9152B6}" presName="hierChild3" presStyleCnt="0"/>
      <dgm:spPr/>
    </dgm:pt>
    <dgm:pt modelId="{8A3F83F0-50E9-470A-BEE9-F3F0ACC0E349}" type="pres">
      <dgm:prSet presAssocID="{0989A767-1FB5-4A76-9873-352EC04B1A12}" presName="Name111" presStyleLbl="parChTrans1D2" presStyleIdx="5" presStyleCnt="7"/>
      <dgm:spPr/>
    </dgm:pt>
    <dgm:pt modelId="{6F6905FF-B624-43AC-90D3-7AAFCE97C82F}" type="pres">
      <dgm:prSet presAssocID="{242298C2-6BB2-47A3-B30F-F1C8EB5E41DD}" presName="hierRoot3" presStyleCnt="0">
        <dgm:presLayoutVars>
          <dgm:hierBranch val="init"/>
        </dgm:presLayoutVars>
      </dgm:prSet>
      <dgm:spPr/>
    </dgm:pt>
    <dgm:pt modelId="{D22EA858-4735-4FD9-B8A9-78BFAEAA247E}" type="pres">
      <dgm:prSet presAssocID="{242298C2-6BB2-47A3-B30F-F1C8EB5E41DD}" presName="rootComposite3" presStyleCnt="0"/>
      <dgm:spPr/>
    </dgm:pt>
    <dgm:pt modelId="{7CE580A6-FF35-489B-9148-C5ECAE3F13CA}" type="pres">
      <dgm:prSet presAssocID="{242298C2-6BB2-47A3-B30F-F1C8EB5E41DD}" presName="rootText3" presStyleLbl="asst1" presStyleIdx="0" presStyleCnt="2">
        <dgm:presLayoutVars>
          <dgm:chPref val="3"/>
        </dgm:presLayoutVars>
      </dgm:prSet>
      <dgm:spPr/>
      <dgm:t>
        <a:bodyPr/>
        <a:lstStyle/>
        <a:p>
          <a:endParaRPr lang="el-GR"/>
        </a:p>
      </dgm:t>
    </dgm:pt>
    <dgm:pt modelId="{6C0D1298-64DB-4024-8123-DCC0F578A75C}" type="pres">
      <dgm:prSet presAssocID="{242298C2-6BB2-47A3-B30F-F1C8EB5E41DD}" presName="rootConnector3" presStyleLbl="asst1" presStyleIdx="0" presStyleCnt="2"/>
      <dgm:spPr/>
    </dgm:pt>
    <dgm:pt modelId="{C0AC57CC-B08A-43E1-85A3-4877DAB3F938}" type="pres">
      <dgm:prSet presAssocID="{242298C2-6BB2-47A3-B30F-F1C8EB5E41DD}" presName="hierChild6" presStyleCnt="0"/>
      <dgm:spPr/>
    </dgm:pt>
    <dgm:pt modelId="{71A3E0E3-3F50-40D4-83C0-3610DC45050C}" type="pres">
      <dgm:prSet presAssocID="{242298C2-6BB2-47A3-B30F-F1C8EB5E41DD}" presName="hierChild7" presStyleCnt="0"/>
      <dgm:spPr/>
    </dgm:pt>
    <dgm:pt modelId="{A55DEC17-0369-4574-9983-422D11F70914}" type="pres">
      <dgm:prSet presAssocID="{27101040-8691-4EAD-939D-58421C01E726}" presName="Name111" presStyleLbl="parChTrans1D2" presStyleIdx="6" presStyleCnt="7"/>
      <dgm:spPr/>
    </dgm:pt>
    <dgm:pt modelId="{1B2D5AEF-B3C9-47A8-9B59-6F436F3CD915}" type="pres">
      <dgm:prSet presAssocID="{7CE9E753-DDF1-4294-9D7C-F2505825705B}" presName="hierRoot3" presStyleCnt="0">
        <dgm:presLayoutVars>
          <dgm:hierBranch val="init"/>
        </dgm:presLayoutVars>
      </dgm:prSet>
      <dgm:spPr/>
    </dgm:pt>
    <dgm:pt modelId="{2B0F2355-C4A4-4E2D-8327-22CB1C5CD107}" type="pres">
      <dgm:prSet presAssocID="{7CE9E753-DDF1-4294-9D7C-F2505825705B}" presName="rootComposite3" presStyleCnt="0"/>
      <dgm:spPr/>
    </dgm:pt>
    <dgm:pt modelId="{08C3D3EE-B81C-4D16-BAB7-5C04A5DC08D0}" type="pres">
      <dgm:prSet presAssocID="{7CE9E753-DDF1-4294-9D7C-F2505825705B}" presName="rootText3" presStyleLbl="asst1" presStyleIdx="1" presStyleCnt="2">
        <dgm:presLayoutVars>
          <dgm:chPref val="3"/>
        </dgm:presLayoutVars>
      </dgm:prSet>
      <dgm:spPr/>
      <dgm:t>
        <a:bodyPr/>
        <a:lstStyle/>
        <a:p>
          <a:endParaRPr lang="el-GR"/>
        </a:p>
      </dgm:t>
    </dgm:pt>
    <dgm:pt modelId="{A5A8E342-5D81-4378-9344-B3342FE2180A}" type="pres">
      <dgm:prSet presAssocID="{7CE9E753-DDF1-4294-9D7C-F2505825705B}" presName="rootConnector3" presStyleLbl="asst1" presStyleIdx="1" presStyleCnt="2"/>
      <dgm:spPr/>
    </dgm:pt>
    <dgm:pt modelId="{F60E756B-7263-429C-B636-485D49A1205C}" type="pres">
      <dgm:prSet presAssocID="{7CE9E753-DDF1-4294-9D7C-F2505825705B}" presName="hierChild6" presStyleCnt="0"/>
      <dgm:spPr/>
    </dgm:pt>
    <dgm:pt modelId="{AF188742-B46D-4A12-9E99-424B1ADCFB41}" type="pres">
      <dgm:prSet presAssocID="{7CE9E753-DDF1-4294-9D7C-F2505825705B}" presName="hierChild7" presStyleCnt="0"/>
      <dgm:spPr/>
    </dgm:pt>
  </dgm:ptLst>
  <dgm:cxnLst>
    <dgm:cxn modelId="{2D69A39F-C5AF-422F-9AAB-3EC657DED56F}" type="presOf" srcId="{67F812D0-8E72-4B6A-873B-A20C8266B21B}" destId="{2781D8C2-8B28-4B2F-95CE-46E4F587047A}" srcOrd="0" destOrd="0" presId="urn:microsoft.com/office/officeart/2005/8/layout/orgChart1"/>
    <dgm:cxn modelId="{3B17D065-E960-44FF-93C2-30F2DEF48D75}" srcId="{549626F3-B75C-4487-8452-67B8FF9152B6}" destId="{7CE9E753-DDF1-4294-9D7C-F2505825705B}" srcOrd="1" destOrd="0" parTransId="{27101040-8691-4EAD-939D-58421C01E726}" sibTransId="{8DC7A85D-6F60-4D73-A84F-41F98B59C66F}"/>
    <dgm:cxn modelId="{C858E7FE-30A1-40C5-97BD-569A02ABB3FB}" type="presOf" srcId="{AE6C1BC5-C77C-4CBF-91C4-9CA1D3F8AC04}" destId="{3C86E6FC-70F3-4B6F-B971-7BF2F0D88A69}" srcOrd="0" destOrd="0" presId="urn:microsoft.com/office/officeart/2005/8/layout/orgChart1"/>
    <dgm:cxn modelId="{5172ABF3-7A5E-459A-8910-54E5E7E2F22F}" type="presOf" srcId="{3F3330F2-C383-4C97-A744-5679E449683F}" destId="{7D8BC321-FEA3-41B0-9D49-649D283F60C8}" srcOrd="1" destOrd="0" presId="urn:microsoft.com/office/officeart/2005/8/layout/orgChart1"/>
    <dgm:cxn modelId="{27C2F543-595A-47B4-A84D-9B2C00667DDA}" type="presOf" srcId="{0989A767-1FB5-4A76-9873-352EC04B1A12}" destId="{8A3F83F0-50E9-470A-BEE9-F3F0ACC0E349}" srcOrd="0" destOrd="0" presId="urn:microsoft.com/office/officeart/2005/8/layout/orgChart1"/>
    <dgm:cxn modelId="{A33988DB-4480-4FA1-B01E-1055FA05D744}" type="presOf" srcId="{8F052B46-1B9B-4C33-ADAB-C653BC539857}" destId="{6F015ABA-CBBB-46F4-8C35-AEF01A4B9747}" srcOrd="0" destOrd="0" presId="urn:microsoft.com/office/officeart/2005/8/layout/orgChart1"/>
    <dgm:cxn modelId="{5E128B18-8CEC-4106-B4C1-97D4E968DD18}" type="presOf" srcId="{B1550839-B001-4670-A043-8568AA543838}" destId="{109125F7-80F2-4FB2-877E-B588B8E56C2A}" srcOrd="0" destOrd="0" presId="urn:microsoft.com/office/officeart/2005/8/layout/orgChart1"/>
    <dgm:cxn modelId="{BA2664D5-527F-4C65-8E6E-5E096F47DF57}" srcId="{549626F3-B75C-4487-8452-67B8FF9152B6}" destId="{B1550839-B001-4670-A043-8568AA543838}" srcOrd="3" destOrd="0" parTransId="{512E8F30-5B45-484E-9525-5CC9409A2F5B}" sibTransId="{675D75A2-5C14-4B72-AE63-5A9E6A726046}"/>
    <dgm:cxn modelId="{4CFB0E3D-2C6F-4CB1-88EF-D2F56700CABB}" type="presOf" srcId="{6D741005-C419-42BB-8341-CBA5D1E284EA}" destId="{DC841426-1534-4704-BA3A-A17E052C909D}" srcOrd="0" destOrd="0" presId="urn:microsoft.com/office/officeart/2005/8/layout/orgChart1"/>
    <dgm:cxn modelId="{C737DEAD-7B76-493E-B833-915CBD6C886F}" srcId="{549626F3-B75C-4487-8452-67B8FF9152B6}" destId="{0B3CA70A-FDA9-4CAF-A46A-0AF5337ED1D4}" srcOrd="4" destOrd="0" parTransId="{8F052B46-1B9B-4C33-ADAB-C653BC539857}" sibTransId="{0E2F1774-B327-42B6-8C95-58275132FDE3}"/>
    <dgm:cxn modelId="{888F59D4-6FED-4170-BBDB-6ABEBEC28DDD}" type="presOf" srcId="{0B3CA70A-FDA9-4CAF-A46A-0AF5337ED1D4}" destId="{2FBCDD46-8D91-4459-9A27-B827C0A2057E}" srcOrd="1" destOrd="0" presId="urn:microsoft.com/office/officeart/2005/8/layout/orgChart1"/>
    <dgm:cxn modelId="{57449503-9E4A-4AEB-A6E7-2F9157EC6BAB}" type="presOf" srcId="{8E1A9689-2163-4906-8BE8-66B3A91B0F97}" destId="{4E8E5F1F-0002-43E3-94FB-0CF6BB794CC0}" srcOrd="0" destOrd="0" presId="urn:microsoft.com/office/officeart/2005/8/layout/orgChart1"/>
    <dgm:cxn modelId="{25241E5E-30D5-428F-8138-D22BD7CA0F92}" type="presOf" srcId="{549626F3-B75C-4487-8452-67B8FF9152B6}" destId="{46D7E5AD-6B10-4492-B655-ADA46A47E22E}" srcOrd="0" destOrd="0" presId="urn:microsoft.com/office/officeart/2005/8/layout/orgChart1"/>
    <dgm:cxn modelId="{F96C3F56-6DC8-4A7F-B422-61A8A3F309EA}" type="presOf" srcId="{0B3CA70A-FDA9-4CAF-A46A-0AF5337ED1D4}" destId="{91352359-B0DD-4111-AA43-D82960E14D5C}" srcOrd="0" destOrd="0" presId="urn:microsoft.com/office/officeart/2005/8/layout/orgChart1"/>
    <dgm:cxn modelId="{D5CD1857-D8D8-4E4B-8ECA-695CFF69E7F1}" type="presOf" srcId="{7CE9E753-DDF1-4294-9D7C-F2505825705B}" destId="{A5A8E342-5D81-4378-9344-B3342FE2180A}" srcOrd="1" destOrd="0" presId="urn:microsoft.com/office/officeart/2005/8/layout/orgChart1"/>
    <dgm:cxn modelId="{8F97F3CF-FE00-4A5E-8578-48FFC15F420B}" srcId="{549626F3-B75C-4487-8452-67B8FF9152B6}" destId="{67F812D0-8E72-4B6A-873B-A20C8266B21B}" srcOrd="5" destOrd="0" parTransId="{8E1A9689-2163-4906-8BE8-66B3A91B0F97}" sibTransId="{C4B7CBEC-E7E7-44C3-9768-DDD77217A592}"/>
    <dgm:cxn modelId="{80462BD8-01A4-4FE1-861D-96DFCB962F5F}" srcId="{549626F3-B75C-4487-8452-67B8FF9152B6}" destId="{E5332936-8182-4E1C-9C42-EA0CD0A21E1E}" srcOrd="6" destOrd="0" parTransId="{6D741005-C419-42BB-8341-CBA5D1E284EA}" sibTransId="{5E9498B7-1C88-4CBB-B31A-5E04A1A8CED5}"/>
    <dgm:cxn modelId="{A6D91759-0049-4E7A-B592-3DB1FF434A1B}" type="presOf" srcId="{27101040-8691-4EAD-939D-58421C01E726}" destId="{A55DEC17-0369-4574-9983-422D11F70914}" srcOrd="0" destOrd="0" presId="urn:microsoft.com/office/officeart/2005/8/layout/orgChart1"/>
    <dgm:cxn modelId="{834F3E01-E443-4D5A-BF55-8D6C446142D4}" srcId="{549626F3-B75C-4487-8452-67B8FF9152B6}" destId="{3F3330F2-C383-4C97-A744-5679E449683F}" srcOrd="2" destOrd="0" parTransId="{49FA95E8-17D6-4989-A1BD-2BADD894DE8F}" sibTransId="{ED9B2980-C610-4D85-B3C7-5B170680DEC8}"/>
    <dgm:cxn modelId="{5E79813A-CD8B-4B78-AA2C-4D5CB9D5D31C}" srcId="{549626F3-B75C-4487-8452-67B8FF9152B6}" destId="{242298C2-6BB2-47A3-B30F-F1C8EB5E41DD}" srcOrd="0" destOrd="0" parTransId="{0989A767-1FB5-4A76-9873-352EC04B1A12}" sibTransId="{7581C86A-D2DE-418D-8C6A-3859449E7D94}"/>
    <dgm:cxn modelId="{8A59957B-F042-472D-BDC5-9DFF32C54838}" type="presOf" srcId="{7CE9E753-DDF1-4294-9D7C-F2505825705B}" destId="{08C3D3EE-B81C-4D16-BAB7-5C04A5DC08D0}" srcOrd="0" destOrd="0" presId="urn:microsoft.com/office/officeart/2005/8/layout/orgChart1"/>
    <dgm:cxn modelId="{6FFA6EFA-C850-4015-974B-88C928778D2C}" type="presOf" srcId="{B1550839-B001-4670-A043-8568AA543838}" destId="{D2E0B6D6-DBB5-4124-A57E-D5DBCEB08CF5}" srcOrd="1" destOrd="0" presId="urn:microsoft.com/office/officeart/2005/8/layout/orgChart1"/>
    <dgm:cxn modelId="{B36EBFAD-DE4A-479F-9A64-B52860591E13}" type="presOf" srcId="{242298C2-6BB2-47A3-B30F-F1C8EB5E41DD}" destId="{6C0D1298-64DB-4024-8123-DCC0F578A75C}" srcOrd="1" destOrd="0" presId="urn:microsoft.com/office/officeart/2005/8/layout/orgChart1"/>
    <dgm:cxn modelId="{5E979D6B-5DA9-4374-962A-86C1C024BCE5}" type="presOf" srcId="{E5332936-8182-4E1C-9C42-EA0CD0A21E1E}" destId="{0F427253-796E-41C1-A99F-5B88BD55C458}" srcOrd="0" destOrd="0" presId="urn:microsoft.com/office/officeart/2005/8/layout/orgChart1"/>
    <dgm:cxn modelId="{70423194-FBEE-4393-8723-BC3D90AEBB5C}" type="presOf" srcId="{242298C2-6BB2-47A3-B30F-F1C8EB5E41DD}" destId="{7CE580A6-FF35-489B-9148-C5ECAE3F13CA}" srcOrd="0" destOrd="0" presId="urn:microsoft.com/office/officeart/2005/8/layout/orgChart1"/>
    <dgm:cxn modelId="{A88F512B-F1D0-4EED-A700-E5DE551089D3}" srcId="{AE6C1BC5-C77C-4CBF-91C4-9CA1D3F8AC04}" destId="{549626F3-B75C-4487-8452-67B8FF9152B6}" srcOrd="0" destOrd="0" parTransId="{6DE793E0-75D3-410D-8E9D-36753AA223AE}" sibTransId="{529871F8-1259-446B-A9A8-ACE2F3D13365}"/>
    <dgm:cxn modelId="{47E44B93-EE95-4CE5-86B4-D57947E060C2}" type="presOf" srcId="{512E8F30-5B45-484E-9525-5CC9409A2F5B}" destId="{F757DDF9-F15A-410E-A0CB-D760A8C34352}" srcOrd="0" destOrd="0" presId="urn:microsoft.com/office/officeart/2005/8/layout/orgChart1"/>
    <dgm:cxn modelId="{5F3F9F4E-693F-4593-801A-89F204D7C1C2}" type="presOf" srcId="{49FA95E8-17D6-4989-A1BD-2BADD894DE8F}" destId="{ADA6DC7D-2413-47B0-A035-5CA0070F938A}" srcOrd="0" destOrd="0" presId="urn:microsoft.com/office/officeart/2005/8/layout/orgChart1"/>
    <dgm:cxn modelId="{43ECBC55-BC6D-4A6C-A8B9-BAD13A24D15E}" type="presOf" srcId="{67F812D0-8E72-4B6A-873B-A20C8266B21B}" destId="{5D47D185-A6BB-4FDB-8299-4FD025ABC9B4}" srcOrd="1" destOrd="0" presId="urn:microsoft.com/office/officeart/2005/8/layout/orgChart1"/>
    <dgm:cxn modelId="{3D262CD9-9887-4C57-BD8F-8F735BBE24A5}" type="presOf" srcId="{549626F3-B75C-4487-8452-67B8FF9152B6}" destId="{AB1F4B9B-49BD-498F-9781-22794E5B3DA3}" srcOrd="1" destOrd="0" presId="urn:microsoft.com/office/officeart/2005/8/layout/orgChart1"/>
    <dgm:cxn modelId="{776E57FA-CE54-49AB-8FA1-59485A177DD6}" type="presOf" srcId="{3F3330F2-C383-4C97-A744-5679E449683F}" destId="{677E9F90-C092-4915-BE69-8B64EEA5104B}" srcOrd="0" destOrd="0" presId="urn:microsoft.com/office/officeart/2005/8/layout/orgChart1"/>
    <dgm:cxn modelId="{E0EF62EC-7796-4238-9D9E-01A25623A0E9}" type="presOf" srcId="{E5332936-8182-4E1C-9C42-EA0CD0A21E1E}" destId="{C6C8B1F7-02A2-4002-848D-A2A49D68C024}" srcOrd="1" destOrd="0" presId="urn:microsoft.com/office/officeart/2005/8/layout/orgChart1"/>
    <dgm:cxn modelId="{82E19D73-1380-4E9B-A7D9-7B691591B313}" type="presParOf" srcId="{3C86E6FC-70F3-4B6F-B971-7BF2F0D88A69}" destId="{0D98EAF4-3293-4708-B7A1-9954C050A05B}" srcOrd="0" destOrd="0" presId="urn:microsoft.com/office/officeart/2005/8/layout/orgChart1"/>
    <dgm:cxn modelId="{A732E1BA-7DC1-4826-BFCB-58FEFC14262E}" type="presParOf" srcId="{0D98EAF4-3293-4708-B7A1-9954C050A05B}" destId="{F80E17F6-5F1D-4589-BCA9-79F930102D27}" srcOrd="0" destOrd="0" presId="urn:microsoft.com/office/officeart/2005/8/layout/orgChart1"/>
    <dgm:cxn modelId="{AEAE9123-6EFE-494D-94D7-5C32B5DA5ED8}" type="presParOf" srcId="{F80E17F6-5F1D-4589-BCA9-79F930102D27}" destId="{46D7E5AD-6B10-4492-B655-ADA46A47E22E}" srcOrd="0" destOrd="0" presId="urn:microsoft.com/office/officeart/2005/8/layout/orgChart1"/>
    <dgm:cxn modelId="{B11EA57E-4A56-422D-9F19-9136F7DEF300}" type="presParOf" srcId="{F80E17F6-5F1D-4589-BCA9-79F930102D27}" destId="{AB1F4B9B-49BD-498F-9781-22794E5B3DA3}" srcOrd="1" destOrd="0" presId="urn:microsoft.com/office/officeart/2005/8/layout/orgChart1"/>
    <dgm:cxn modelId="{E610B707-1842-4803-9C93-655A81F9A095}" type="presParOf" srcId="{0D98EAF4-3293-4708-B7A1-9954C050A05B}" destId="{B8E808C2-01A2-4F63-8167-7F9AAC3D38EF}" srcOrd="1" destOrd="0" presId="urn:microsoft.com/office/officeart/2005/8/layout/orgChart1"/>
    <dgm:cxn modelId="{2A473BAB-83E2-4F85-BFB7-2477D7258628}" type="presParOf" srcId="{B8E808C2-01A2-4F63-8167-7F9AAC3D38EF}" destId="{ADA6DC7D-2413-47B0-A035-5CA0070F938A}" srcOrd="0" destOrd="0" presId="urn:microsoft.com/office/officeart/2005/8/layout/orgChart1"/>
    <dgm:cxn modelId="{6432256E-1E73-413F-BDC1-C41179260722}" type="presParOf" srcId="{B8E808C2-01A2-4F63-8167-7F9AAC3D38EF}" destId="{99FE4BCF-867E-4C47-BF23-1B78B165499F}" srcOrd="1" destOrd="0" presId="urn:microsoft.com/office/officeart/2005/8/layout/orgChart1"/>
    <dgm:cxn modelId="{22D64B3C-ADD7-4675-90EC-782969AF8E9A}" type="presParOf" srcId="{99FE4BCF-867E-4C47-BF23-1B78B165499F}" destId="{A188F347-103F-4E1E-ADF5-A4FD1A08CBA9}" srcOrd="0" destOrd="0" presId="urn:microsoft.com/office/officeart/2005/8/layout/orgChart1"/>
    <dgm:cxn modelId="{13FC062A-21C3-4520-9699-D023D744CBA2}" type="presParOf" srcId="{A188F347-103F-4E1E-ADF5-A4FD1A08CBA9}" destId="{677E9F90-C092-4915-BE69-8B64EEA5104B}" srcOrd="0" destOrd="0" presId="urn:microsoft.com/office/officeart/2005/8/layout/orgChart1"/>
    <dgm:cxn modelId="{854C0C31-F70E-4E86-A6E8-F3B1A4AC4BA3}" type="presParOf" srcId="{A188F347-103F-4E1E-ADF5-A4FD1A08CBA9}" destId="{7D8BC321-FEA3-41B0-9D49-649D283F60C8}" srcOrd="1" destOrd="0" presId="urn:microsoft.com/office/officeart/2005/8/layout/orgChart1"/>
    <dgm:cxn modelId="{64669AF3-90E7-4A07-9F83-9F1E0BD8DBD6}" type="presParOf" srcId="{99FE4BCF-867E-4C47-BF23-1B78B165499F}" destId="{F0C0238B-64FD-4BBA-AD6F-5E8DB0E3B96B}" srcOrd="1" destOrd="0" presId="urn:microsoft.com/office/officeart/2005/8/layout/orgChart1"/>
    <dgm:cxn modelId="{E7944479-09FC-4AAE-BBFB-A20FE91643AB}" type="presParOf" srcId="{99FE4BCF-867E-4C47-BF23-1B78B165499F}" destId="{AC480E80-8AEB-48C2-8FD0-BC47A65B3A6D}" srcOrd="2" destOrd="0" presId="urn:microsoft.com/office/officeart/2005/8/layout/orgChart1"/>
    <dgm:cxn modelId="{9F645E5B-019D-45FB-AAC4-8945D2893951}" type="presParOf" srcId="{B8E808C2-01A2-4F63-8167-7F9AAC3D38EF}" destId="{F757DDF9-F15A-410E-A0CB-D760A8C34352}" srcOrd="2" destOrd="0" presId="urn:microsoft.com/office/officeart/2005/8/layout/orgChart1"/>
    <dgm:cxn modelId="{9756BAE7-7E0B-4908-9247-9E5166186393}" type="presParOf" srcId="{B8E808C2-01A2-4F63-8167-7F9AAC3D38EF}" destId="{A1AB5467-9915-4999-ACBF-2408A02438B9}" srcOrd="3" destOrd="0" presId="urn:microsoft.com/office/officeart/2005/8/layout/orgChart1"/>
    <dgm:cxn modelId="{17B57287-3750-41E3-9776-EE900FC486FC}" type="presParOf" srcId="{A1AB5467-9915-4999-ACBF-2408A02438B9}" destId="{C7A81835-8776-44B8-931C-AF45A043699B}" srcOrd="0" destOrd="0" presId="urn:microsoft.com/office/officeart/2005/8/layout/orgChart1"/>
    <dgm:cxn modelId="{FD75AAC1-B027-4598-833E-986DFE9EE74A}" type="presParOf" srcId="{C7A81835-8776-44B8-931C-AF45A043699B}" destId="{109125F7-80F2-4FB2-877E-B588B8E56C2A}" srcOrd="0" destOrd="0" presId="urn:microsoft.com/office/officeart/2005/8/layout/orgChart1"/>
    <dgm:cxn modelId="{12BB2187-473C-4A95-8D17-C9303B4BB66A}" type="presParOf" srcId="{C7A81835-8776-44B8-931C-AF45A043699B}" destId="{D2E0B6D6-DBB5-4124-A57E-D5DBCEB08CF5}" srcOrd="1" destOrd="0" presId="urn:microsoft.com/office/officeart/2005/8/layout/orgChart1"/>
    <dgm:cxn modelId="{5DAFB295-02D5-44DB-A403-46CBF45F5EF7}" type="presParOf" srcId="{A1AB5467-9915-4999-ACBF-2408A02438B9}" destId="{2ACC61E8-A70D-4DE2-88A1-4F6FB0D3E1F6}" srcOrd="1" destOrd="0" presId="urn:microsoft.com/office/officeart/2005/8/layout/orgChart1"/>
    <dgm:cxn modelId="{ABD02315-3C6D-42E1-BFDE-CEDA5F8DEF4D}" type="presParOf" srcId="{A1AB5467-9915-4999-ACBF-2408A02438B9}" destId="{A7EFAA73-6E46-44EC-93AE-12CF0A8D258B}" srcOrd="2" destOrd="0" presId="urn:microsoft.com/office/officeart/2005/8/layout/orgChart1"/>
    <dgm:cxn modelId="{3E2893BC-D8BC-4A92-8334-24F55737B51E}" type="presParOf" srcId="{B8E808C2-01A2-4F63-8167-7F9AAC3D38EF}" destId="{6F015ABA-CBBB-46F4-8C35-AEF01A4B9747}" srcOrd="4" destOrd="0" presId="urn:microsoft.com/office/officeart/2005/8/layout/orgChart1"/>
    <dgm:cxn modelId="{BE998EE6-47B2-4B50-A60C-F1CB072A4CF4}" type="presParOf" srcId="{B8E808C2-01A2-4F63-8167-7F9AAC3D38EF}" destId="{D1DA6B51-FBC2-48A5-AB17-E821BB0E1EB6}" srcOrd="5" destOrd="0" presId="urn:microsoft.com/office/officeart/2005/8/layout/orgChart1"/>
    <dgm:cxn modelId="{D9B404A2-D644-4B40-AB69-D7FD2CEE98FE}" type="presParOf" srcId="{D1DA6B51-FBC2-48A5-AB17-E821BB0E1EB6}" destId="{6379D66C-0011-410F-BC15-6FA6936A2165}" srcOrd="0" destOrd="0" presId="urn:microsoft.com/office/officeart/2005/8/layout/orgChart1"/>
    <dgm:cxn modelId="{CCCA3355-D9A3-4E8B-9714-CE343B669916}" type="presParOf" srcId="{6379D66C-0011-410F-BC15-6FA6936A2165}" destId="{91352359-B0DD-4111-AA43-D82960E14D5C}" srcOrd="0" destOrd="0" presId="urn:microsoft.com/office/officeart/2005/8/layout/orgChart1"/>
    <dgm:cxn modelId="{38ACE9DE-DE4A-45F5-BC2E-85B2122DAD8D}" type="presParOf" srcId="{6379D66C-0011-410F-BC15-6FA6936A2165}" destId="{2FBCDD46-8D91-4459-9A27-B827C0A2057E}" srcOrd="1" destOrd="0" presId="urn:microsoft.com/office/officeart/2005/8/layout/orgChart1"/>
    <dgm:cxn modelId="{CE160B9A-E8E7-41A5-8E53-575569F53720}" type="presParOf" srcId="{D1DA6B51-FBC2-48A5-AB17-E821BB0E1EB6}" destId="{5071DB00-3029-4DB4-98BD-6E7B2B541C52}" srcOrd="1" destOrd="0" presId="urn:microsoft.com/office/officeart/2005/8/layout/orgChart1"/>
    <dgm:cxn modelId="{28071A22-BA61-4236-A22C-ACD53CD64D8B}" type="presParOf" srcId="{D1DA6B51-FBC2-48A5-AB17-E821BB0E1EB6}" destId="{4334495D-0CA3-46DA-B1C0-18FDE0A7C3E3}" srcOrd="2" destOrd="0" presId="urn:microsoft.com/office/officeart/2005/8/layout/orgChart1"/>
    <dgm:cxn modelId="{CB2FAE56-EE47-4EB3-86F6-A3A949BEACDA}" type="presParOf" srcId="{B8E808C2-01A2-4F63-8167-7F9AAC3D38EF}" destId="{4E8E5F1F-0002-43E3-94FB-0CF6BB794CC0}" srcOrd="6" destOrd="0" presId="urn:microsoft.com/office/officeart/2005/8/layout/orgChart1"/>
    <dgm:cxn modelId="{49E761B1-3001-42F8-A3D0-AE81E0F0ADFD}" type="presParOf" srcId="{B8E808C2-01A2-4F63-8167-7F9AAC3D38EF}" destId="{E201EA78-A64B-40B3-A873-3B62B4A3D2FB}" srcOrd="7" destOrd="0" presId="urn:microsoft.com/office/officeart/2005/8/layout/orgChart1"/>
    <dgm:cxn modelId="{E04D31AA-B549-4846-A80C-B3CDFB929916}" type="presParOf" srcId="{E201EA78-A64B-40B3-A873-3B62B4A3D2FB}" destId="{2BC1ABFA-2BC2-4771-B6E5-9C83F6868309}" srcOrd="0" destOrd="0" presId="urn:microsoft.com/office/officeart/2005/8/layout/orgChart1"/>
    <dgm:cxn modelId="{2D74C1BC-E256-4FF2-97A8-7A842A7422E0}" type="presParOf" srcId="{2BC1ABFA-2BC2-4771-B6E5-9C83F6868309}" destId="{2781D8C2-8B28-4B2F-95CE-46E4F587047A}" srcOrd="0" destOrd="0" presId="urn:microsoft.com/office/officeart/2005/8/layout/orgChart1"/>
    <dgm:cxn modelId="{7B660E75-3AA1-4746-A10F-0166E99CD16E}" type="presParOf" srcId="{2BC1ABFA-2BC2-4771-B6E5-9C83F6868309}" destId="{5D47D185-A6BB-4FDB-8299-4FD025ABC9B4}" srcOrd="1" destOrd="0" presId="urn:microsoft.com/office/officeart/2005/8/layout/orgChart1"/>
    <dgm:cxn modelId="{95E3FEBA-DE0D-4CFE-BFB2-C740F9F1B908}" type="presParOf" srcId="{E201EA78-A64B-40B3-A873-3B62B4A3D2FB}" destId="{488B257E-5896-4A72-89BF-7DFC01548B12}" srcOrd="1" destOrd="0" presId="urn:microsoft.com/office/officeart/2005/8/layout/orgChart1"/>
    <dgm:cxn modelId="{B4B41655-5BEB-43B1-87AC-C0B51B46819F}" type="presParOf" srcId="{E201EA78-A64B-40B3-A873-3B62B4A3D2FB}" destId="{45FF4BF4-13AF-4524-ABC3-D59317B74088}" srcOrd="2" destOrd="0" presId="urn:microsoft.com/office/officeart/2005/8/layout/orgChart1"/>
    <dgm:cxn modelId="{BF643C37-D9AB-471D-A158-A17AE2DC8800}" type="presParOf" srcId="{B8E808C2-01A2-4F63-8167-7F9AAC3D38EF}" destId="{DC841426-1534-4704-BA3A-A17E052C909D}" srcOrd="8" destOrd="0" presId="urn:microsoft.com/office/officeart/2005/8/layout/orgChart1"/>
    <dgm:cxn modelId="{26176684-DBA6-4C6F-A4DD-D9444CA41082}" type="presParOf" srcId="{B8E808C2-01A2-4F63-8167-7F9AAC3D38EF}" destId="{D37B965A-88F9-4BC7-A561-4CD6C4FAA093}" srcOrd="9" destOrd="0" presId="urn:microsoft.com/office/officeart/2005/8/layout/orgChart1"/>
    <dgm:cxn modelId="{27829AFB-C06C-46C6-BA49-D59F169BCA7D}" type="presParOf" srcId="{D37B965A-88F9-4BC7-A561-4CD6C4FAA093}" destId="{B39AC358-DB11-44A9-8CBA-A197D4CEFDAE}" srcOrd="0" destOrd="0" presId="urn:microsoft.com/office/officeart/2005/8/layout/orgChart1"/>
    <dgm:cxn modelId="{DC5A9603-49C2-4D5E-9917-095A940C20D0}" type="presParOf" srcId="{B39AC358-DB11-44A9-8CBA-A197D4CEFDAE}" destId="{0F427253-796E-41C1-A99F-5B88BD55C458}" srcOrd="0" destOrd="0" presId="urn:microsoft.com/office/officeart/2005/8/layout/orgChart1"/>
    <dgm:cxn modelId="{23AF7710-F30A-4EFB-A5C2-6672798F0621}" type="presParOf" srcId="{B39AC358-DB11-44A9-8CBA-A197D4CEFDAE}" destId="{C6C8B1F7-02A2-4002-848D-A2A49D68C024}" srcOrd="1" destOrd="0" presId="urn:microsoft.com/office/officeart/2005/8/layout/orgChart1"/>
    <dgm:cxn modelId="{E1C4792A-D02A-4C13-83B2-65E4B96AEC8A}" type="presParOf" srcId="{D37B965A-88F9-4BC7-A561-4CD6C4FAA093}" destId="{89F8C0B0-3304-4046-A80B-1B6FE782205F}" srcOrd="1" destOrd="0" presId="urn:microsoft.com/office/officeart/2005/8/layout/orgChart1"/>
    <dgm:cxn modelId="{642C5076-D69E-487A-A70B-7F174EA26DD7}" type="presParOf" srcId="{D37B965A-88F9-4BC7-A561-4CD6C4FAA093}" destId="{F5C9E139-C58F-48BE-B84B-8DC0E95FAFFF}" srcOrd="2" destOrd="0" presId="urn:microsoft.com/office/officeart/2005/8/layout/orgChart1"/>
    <dgm:cxn modelId="{E14671B4-86CC-427B-954A-FDDCBB8EF5F0}" type="presParOf" srcId="{0D98EAF4-3293-4708-B7A1-9954C050A05B}" destId="{A4223856-F84B-46BC-A935-B64CAA19D8A8}" srcOrd="2" destOrd="0" presId="urn:microsoft.com/office/officeart/2005/8/layout/orgChart1"/>
    <dgm:cxn modelId="{964D1362-E6D2-4598-BDBA-71A5E9732F37}" type="presParOf" srcId="{A4223856-F84B-46BC-A935-B64CAA19D8A8}" destId="{8A3F83F0-50E9-470A-BEE9-F3F0ACC0E349}" srcOrd="0" destOrd="0" presId="urn:microsoft.com/office/officeart/2005/8/layout/orgChart1"/>
    <dgm:cxn modelId="{E7F08CF7-3B88-451F-90B1-820E08A32408}" type="presParOf" srcId="{A4223856-F84B-46BC-A935-B64CAA19D8A8}" destId="{6F6905FF-B624-43AC-90D3-7AAFCE97C82F}" srcOrd="1" destOrd="0" presId="urn:microsoft.com/office/officeart/2005/8/layout/orgChart1"/>
    <dgm:cxn modelId="{7231749D-20F6-4783-B075-EDA0079044F7}" type="presParOf" srcId="{6F6905FF-B624-43AC-90D3-7AAFCE97C82F}" destId="{D22EA858-4735-4FD9-B8A9-78BFAEAA247E}" srcOrd="0" destOrd="0" presId="urn:microsoft.com/office/officeart/2005/8/layout/orgChart1"/>
    <dgm:cxn modelId="{EE079F8C-14B7-43A1-89C8-9FAA5C81A92C}" type="presParOf" srcId="{D22EA858-4735-4FD9-B8A9-78BFAEAA247E}" destId="{7CE580A6-FF35-489B-9148-C5ECAE3F13CA}" srcOrd="0" destOrd="0" presId="urn:microsoft.com/office/officeart/2005/8/layout/orgChart1"/>
    <dgm:cxn modelId="{2E51A454-653B-47F5-ADB6-56EC7C4FA69D}" type="presParOf" srcId="{D22EA858-4735-4FD9-B8A9-78BFAEAA247E}" destId="{6C0D1298-64DB-4024-8123-DCC0F578A75C}" srcOrd="1" destOrd="0" presId="urn:microsoft.com/office/officeart/2005/8/layout/orgChart1"/>
    <dgm:cxn modelId="{2E26F3E8-D270-4596-A525-32285DC92EDA}" type="presParOf" srcId="{6F6905FF-B624-43AC-90D3-7AAFCE97C82F}" destId="{C0AC57CC-B08A-43E1-85A3-4877DAB3F938}" srcOrd="1" destOrd="0" presId="urn:microsoft.com/office/officeart/2005/8/layout/orgChart1"/>
    <dgm:cxn modelId="{4C23A41E-4070-491A-96C3-A50012258004}" type="presParOf" srcId="{6F6905FF-B624-43AC-90D3-7AAFCE97C82F}" destId="{71A3E0E3-3F50-40D4-83C0-3610DC45050C}" srcOrd="2" destOrd="0" presId="urn:microsoft.com/office/officeart/2005/8/layout/orgChart1"/>
    <dgm:cxn modelId="{2F554D81-AFC5-4F99-A03E-E5FBD9085AD7}" type="presParOf" srcId="{A4223856-F84B-46BC-A935-B64CAA19D8A8}" destId="{A55DEC17-0369-4574-9983-422D11F70914}" srcOrd="2" destOrd="0" presId="urn:microsoft.com/office/officeart/2005/8/layout/orgChart1"/>
    <dgm:cxn modelId="{8649E37B-0DAC-4194-B02D-2A06BFFBF751}" type="presParOf" srcId="{A4223856-F84B-46BC-A935-B64CAA19D8A8}" destId="{1B2D5AEF-B3C9-47A8-9B59-6F436F3CD915}" srcOrd="3" destOrd="0" presId="urn:microsoft.com/office/officeart/2005/8/layout/orgChart1"/>
    <dgm:cxn modelId="{1FA3CA81-098F-4CDC-8BAD-23138759744E}" type="presParOf" srcId="{1B2D5AEF-B3C9-47A8-9B59-6F436F3CD915}" destId="{2B0F2355-C4A4-4E2D-8327-22CB1C5CD107}" srcOrd="0" destOrd="0" presId="urn:microsoft.com/office/officeart/2005/8/layout/orgChart1"/>
    <dgm:cxn modelId="{01B3F908-9502-4BF2-9A24-353BB6AD7380}" type="presParOf" srcId="{2B0F2355-C4A4-4E2D-8327-22CB1C5CD107}" destId="{08C3D3EE-B81C-4D16-BAB7-5C04A5DC08D0}" srcOrd="0" destOrd="0" presId="urn:microsoft.com/office/officeart/2005/8/layout/orgChart1"/>
    <dgm:cxn modelId="{3D23F528-F15C-4D0A-BB5F-5CC3183B23DB}" type="presParOf" srcId="{2B0F2355-C4A4-4E2D-8327-22CB1C5CD107}" destId="{A5A8E342-5D81-4378-9344-B3342FE2180A}" srcOrd="1" destOrd="0" presId="urn:microsoft.com/office/officeart/2005/8/layout/orgChart1"/>
    <dgm:cxn modelId="{58209736-2257-4709-AC0F-10856A974D3C}" type="presParOf" srcId="{1B2D5AEF-B3C9-47A8-9B59-6F436F3CD915}" destId="{F60E756B-7263-429C-B636-485D49A1205C}" srcOrd="1" destOrd="0" presId="urn:microsoft.com/office/officeart/2005/8/layout/orgChart1"/>
    <dgm:cxn modelId="{23086870-4C5A-44E1-BB1A-FC2B8D5B02A9}" type="presParOf" srcId="{1B2D5AEF-B3C9-47A8-9B59-6F436F3CD915}" destId="{AF188742-B46D-4A12-9E99-424B1ADCFB41}"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5DEC17-0369-4574-9983-422D11F70914}">
      <dsp:nvSpPr>
        <dsp:cNvPr id="0" name=""/>
        <dsp:cNvSpPr/>
      </dsp:nvSpPr>
      <dsp:spPr>
        <a:xfrm>
          <a:off x="2714625" y="634464"/>
          <a:ext cx="97598" cy="427573"/>
        </a:xfrm>
        <a:custGeom>
          <a:avLst/>
          <a:gdLst/>
          <a:ahLst/>
          <a:cxnLst/>
          <a:rect l="0" t="0" r="0" b="0"/>
          <a:pathLst>
            <a:path>
              <a:moveTo>
                <a:pt x="0" y="0"/>
              </a:moveTo>
              <a:lnTo>
                <a:pt x="0" y="427573"/>
              </a:lnTo>
              <a:lnTo>
                <a:pt x="97598" y="42757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A3F83F0-50E9-470A-BEE9-F3F0ACC0E349}">
      <dsp:nvSpPr>
        <dsp:cNvPr id="0" name=""/>
        <dsp:cNvSpPr/>
      </dsp:nvSpPr>
      <dsp:spPr>
        <a:xfrm>
          <a:off x="2617026" y="634464"/>
          <a:ext cx="97598" cy="427573"/>
        </a:xfrm>
        <a:custGeom>
          <a:avLst/>
          <a:gdLst/>
          <a:ahLst/>
          <a:cxnLst/>
          <a:rect l="0" t="0" r="0" b="0"/>
          <a:pathLst>
            <a:path>
              <a:moveTo>
                <a:pt x="97598" y="0"/>
              </a:moveTo>
              <a:lnTo>
                <a:pt x="97598" y="427573"/>
              </a:lnTo>
              <a:lnTo>
                <a:pt x="0" y="42757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C841426-1534-4704-BA3A-A17E052C909D}">
      <dsp:nvSpPr>
        <dsp:cNvPr id="0" name=""/>
        <dsp:cNvSpPr/>
      </dsp:nvSpPr>
      <dsp:spPr>
        <a:xfrm>
          <a:off x="2714625" y="634464"/>
          <a:ext cx="2249407" cy="855146"/>
        </a:xfrm>
        <a:custGeom>
          <a:avLst/>
          <a:gdLst/>
          <a:ahLst/>
          <a:cxnLst/>
          <a:rect l="0" t="0" r="0" b="0"/>
          <a:pathLst>
            <a:path>
              <a:moveTo>
                <a:pt x="0" y="0"/>
              </a:moveTo>
              <a:lnTo>
                <a:pt x="0" y="757548"/>
              </a:lnTo>
              <a:lnTo>
                <a:pt x="2249407" y="757548"/>
              </a:lnTo>
              <a:lnTo>
                <a:pt x="2249407" y="85514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E8E5F1F-0002-43E3-94FB-0CF6BB794CC0}">
      <dsp:nvSpPr>
        <dsp:cNvPr id="0" name=""/>
        <dsp:cNvSpPr/>
      </dsp:nvSpPr>
      <dsp:spPr>
        <a:xfrm>
          <a:off x="2714625" y="634464"/>
          <a:ext cx="1124703" cy="855146"/>
        </a:xfrm>
        <a:custGeom>
          <a:avLst/>
          <a:gdLst/>
          <a:ahLst/>
          <a:cxnLst/>
          <a:rect l="0" t="0" r="0" b="0"/>
          <a:pathLst>
            <a:path>
              <a:moveTo>
                <a:pt x="0" y="0"/>
              </a:moveTo>
              <a:lnTo>
                <a:pt x="0" y="757548"/>
              </a:lnTo>
              <a:lnTo>
                <a:pt x="1124703" y="757548"/>
              </a:lnTo>
              <a:lnTo>
                <a:pt x="1124703" y="85514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015ABA-CBBB-46F4-8C35-AEF01A4B9747}">
      <dsp:nvSpPr>
        <dsp:cNvPr id="0" name=""/>
        <dsp:cNvSpPr/>
      </dsp:nvSpPr>
      <dsp:spPr>
        <a:xfrm>
          <a:off x="2714625" y="634464"/>
          <a:ext cx="1676580" cy="180686"/>
        </a:xfrm>
        <a:custGeom>
          <a:avLst/>
          <a:gdLst/>
          <a:ahLst/>
          <a:cxnLst/>
          <a:rect l="0" t="0" r="0" b="0"/>
          <a:pathLst>
            <a:path>
              <a:moveTo>
                <a:pt x="0" y="0"/>
              </a:moveTo>
              <a:lnTo>
                <a:pt x="0" y="83088"/>
              </a:lnTo>
              <a:lnTo>
                <a:pt x="1676580" y="83088"/>
              </a:lnTo>
              <a:lnTo>
                <a:pt x="1676580" y="18068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757DDF9-F15A-410E-A0CB-D760A8C34352}">
      <dsp:nvSpPr>
        <dsp:cNvPr id="0" name=""/>
        <dsp:cNvSpPr/>
      </dsp:nvSpPr>
      <dsp:spPr>
        <a:xfrm>
          <a:off x="1589921" y="634464"/>
          <a:ext cx="1124703" cy="855146"/>
        </a:xfrm>
        <a:custGeom>
          <a:avLst/>
          <a:gdLst/>
          <a:ahLst/>
          <a:cxnLst/>
          <a:rect l="0" t="0" r="0" b="0"/>
          <a:pathLst>
            <a:path>
              <a:moveTo>
                <a:pt x="1124703" y="0"/>
              </a:moveTo>
              <a:lnTo>
                <a:pt x="1124703" y="757548"/>
              </a:lnTo>
              <a:lnTo>
                <a:pt x="0" y="757548"/>
              </a:lnTo>
              <a:lnTo>
                <a:pt x="0" y="85514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DA6DC7D-2413-47B0-A035-5CA0070F938A}">
      <dsp:nvSpPr>
        <dsp:cNvPr id="0" name=""/>
        <dsp:cNvSpPr/>
      </dsp:nvSpPr>
      <dsp:spPr>
        <a:xfrm>
          <a:off x="465217" y="634464"/>
          <a:ext cx="2249407" cy="855146"/>
        </a:xfrm>
        <a:custGeom>
          <a:avLst/>
          <a:gdLst/>
          <a:ahLst/>
          <a:cxnLst/>
          <a:rect l="0" t="0" r="0" b="0"/>
          <a:pathLst>
            <a:path>
              <a:moveTo>
                <a:pt x="2249407" y="0"/>
              </a:moveTo>
              <a:lnTo>
                <a:pt x="2249407" y="757548"/>
              </a:lnTo>
              <a:lnTo>
                <a:pt x="0" y="757548"/>
              </a:lnTo>
              <a:lnTo>
                <a:pt x="0" y="85514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6D7E5AD-6B10-4492-B655-ADA46A47E22E}">
      <dsp:nvSpPr>
        <dsp:cNvPr id="0" name=""/>
        <dsp:cNvSpPr/>
      </dsp:nvSpPr>
      <dsp:spPr>
        <a:xfrm>
          <a:off x="2249871" y="169710"/>
          <a:ext cx="929507" cy="4647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l-GR" sz="1800" kern="1200"/>
            <a:t>Ναγιάντα</a:t>
          </a:r>
        </a:p>
      </dsp:txBody>
      <dsp:txXfrm>
        <a:off x="2249871" y="169710"/>
        <a:ext cx="929507" cy="464753"/>
      </dsp:txXfrm>
    </dsp:sp>
    <dsp:sp modelId="{677E9F90-C092-4915-BE69-8B64EEA5104B}">
      <dsp:nvSpPr>
        <dsp:cNvPr id="0" name=""/>
        <dsp:cNvSpPr/>
      </dsp:nvSpPr>
      <dsp:spPr>
        <a:xfrm>
          <a:off x="463" y="1489610"/>
          <a:ext cx="929507" cy="4647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l-GR" sz="1800" kern="1200"/>
            <a:t>Φουάτ</a:t>
          </a:r>
        </a:p>
      </dsp:txBody>
      <dsp:txXfrm>
        <a:off x="463" y="1489610"/>
        <a:ext cx="929507" cy="464753"/>
      </dsp:txXfrm>
    </dsp:sp>
    <dsp:sp modelId="{109125F7-80F2-4FB2-877E-B588B8E56C2A}">
      <dsp:nvSpPr>
        <dsp:cNvPr id="0" name=""/>
        <dsp:cNvSpPr/>
      </dsp:nvSpPr>
      <dsp:spPr>
        <a:xfrm>
          <a:off x="1125167" y="1489610"/>
          <a:ext cx="929507" cy="4647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l-GR" sz="1800" kern="1200"/>
            <a:t>Μπεγκλίε</a:t>
          </a:r>
        </a:p>
      </dsp:txBody>
      <dsp:txXfrm>
        <a:off x="1125167" y="1489610"/>
        <a:ext cx="929507" cy="464753"/>
      </dsp:txXfrm>
    </dsp:sp>
    <dsp:sp modelId="{91352359-B0DD-4111-AA43-D82960E14D5C}">
      <dsp:nvSpPr>
        <dsp:cNvPr id="0" name=""/>
        <dsp:cNvSpPr/>
      </dsp:nvSpPr>
      <dsp:spPr>
        <a:xfrm>
          <a:off x="3926451" y="815151"/>
          <a:ext cx="929507" cy="4647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l-GR" sz="1800" kern="1200"/>
            <a:t>Μόντη</a:t>
          </a:r>
        </a:p>
      </dsp:txBody>
      <dsp:txXfrm>
        <a:off x="3926451" y="815151"/>
        <a:ext cx="929507" cy="464753"/>
      </dsp:txXfrm>
    </dsp:sp>
    <dsp:sp modelId="{2781D8C2-8B28-4B2F-95CE-46E4F587047A}">
      <dsp:nvSpPr>
        <dsp:cNvPr id="0" name=""/>
        <dsp:cNvSpPr/>
      </dsp:nvSpPr>
      <dsp:spPr>
        <a:xfrm>
          <a:off x="3374575" y="1489610"/>
          <a:ext cx="929507" cy="4647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l-GR" sz="1800" kern="1200"/>
            <a:t>Αμίλ</a:t>
          </a:r>
        </a:p>
      </dsp:txBody>
      <dsp:txXfrm>
        <a:off x="3374575" y="1489610"/>
        <a:ext cx="929507" cy="464753"/>
      </dsp:txXfrm>
    </dsp:sp>
    <dsp:sp modelId="{0F427253-796E-41C1-A99F-5B88BD55C458}">
      <dsp:nvSpPr>
        <dsp:cNvPr id="0" name=""/>
        <dsp:cNvSpPr/>
      </dsp:nvSpPr>
      <dsp:spPr>
        <a:xfrm>
          <a:off x="4499278" y="1489610"/>
          <a:ext cx="929507" cy="4647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l-GR" sz="1800" kern="1200"/>
            <a:t>Ζάνε</a:t>
          </a:r>
        </a:p>
      </dsp:txBody>
      <dsp:txXfrm>
        <a:off x="4499278" y="1489610"/>
        <a:ext cx="929507" cy="464753"/>
      </dsp:txXfrm>
    </dsp:sp>
    <dsp:sp modelId="{7CE580A6-FF35-489B-9148-C5ECAE3F13CA}">
      <dsp:nvSpPr>
        <dsp:cNvPr id="0" name=""/>
        <dsp:cNvSpPr/>
      </dsp:nvSpPr>
      <dsp:spPr>
        <a:xfrm>
          <a:off x="1687519" y="829660"/>
          <a:ext cx="929507" cy="4647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l-GR" sz="1800" kern="1200"/>
            <a:t>Αρτούρ</a:t>
          </a:r>
        </a:p>
      </dsp:txBody>
      <dsp:txXfrm>
        <a:off x="1687519" y="829660"/>
        <a:ext cx="929507" cy="464753"/>
      </dsp:txXfrm>
    </dsp:sp>
    <dsp:sp modelId="{08C3D3EE-B81C-4D16-BAB7-5C04A5DC08D0}">
      <dsp:nvSpPr>
        <dsp:cNvPr id="0" name=""/>
        <dsp:cNvSpPr/>
      </dsp:nvSpPr>
      <dsp:spPr>
        <a:xfrm>
          <a:off x="2812223" y="829660"/>
          <a:ext cx="929507" cy="4647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l-GR" sz="1800" kern="1200"/>
            <a:t>Μιόζα</a:t>
          </a:r>
        </a:p>
      </dsp:txBody>
      <dsp:txXfrm>
        <a:off x="2812223" y="829660"/>
        <a:ext cx="929507" cy="46475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216"/>
    <w:rsid w:val="001F0216"/>
    <w:rsid w:val="005D35E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E86566C8F56448B893AAE1D4769DAAA">
    <w:name w:val="5E86566C8F56448B893AAE1D4769DAAA"/>
    <w:rsid w:val="001F0216"/>
  </w:style>
  <w:style w:type="paragraph" w:customStyle="1" w:styleId="AEC7365CDF944D57A50EAA3366D4E052">
    <w:name w:val="AEC7365CDF944D57A50EAA3366D4E052"/>
    <w:rsid w:val="001F0216"/>
  </w:style>
  <w:style w:type="paragraph" w:customStyle="1" w:styleId="2754361B64B6475EA4508F43E65B514C">
    <w:name w:val="2754361B64B6475EA4508F43E65B514C"/>
    <w:rsid w:val="001F02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24FA2-DAE9-4B1C-AD64-A608A00EA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10</Pages>
  <Words>1893</Words>
  <Characters>10228</Characters>
  <Application>Microsoft Office Word</Application>
  <DocSecurity>0</DocSecurity>
  <Lines>85</Lines>
  <Paragraphs>24</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12097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HAMboss</dc:creator>
  <cp:keywords/>
  <dc:description/>
  <cp:lastModifiedBy>HAMboss</cp:lastModifiedBy>
  <cp:revision>1</cp:revision>
  <dcterms:created xsi:type="dcterms:W3CDTF">2018-03-30T10:48:00Z</dcterms:created>
  <dcterms:modified xsi:type="dcterms:W3CDTF">2018-03-30T13:22:00Z</dcterms:modified>
</cp:coreProperties>
</file>